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5B6DD45B" w:rsidR="00A27829" w:rsidRPr="00D15CB8" w:rsidRDefault="00745C25" w:rsidP="00A27829">
      <w:pPr>
        <w:pStyle w:val="Head"/>
      </w:pPr>
      <w:r>
        <w:t xml:space="preserve">Benninghoven | Reducing the carbon footprint in asphalt production </w:t>
      </w:r>
    </w:p>
    <w:p w14:paraId="1CC8BCF3" w14:textId="1F789C66" w:rsidR="00745C25" w:rsidRPr="00D15CB8" w:rsidRDefault="00745C25" w:rsidP="00745C25">
      <w:pPr>
        <w:pStyle w:val="Subhead"/>
        <w:rPr>
          <w:bCs/>
        </w:rPr>
      </w:pPr>
      <w:r>
        <w:t xml:space="preserve">Working more efficiently with sustainable and economical technologies is the challenge of today and tomorrow. Solutions from Benninghoven lower emissions and secure the future of asphalt mixing plant sites. </w:t>
      </w:r>
    </w:p>
    <w:p w14:paraId="5B35EE9F" w14:textId="033E966B" w:rsidR="00F45B8E" w:rsidRDefault="00AF5232" w:rsidP="00F45B8E">
      <w:pPr>
        <w:pStyle w:val="Teaser"/>
        <w:rPr>
          <w:bCs/>
        </w:rPr>
      </w:pPr>
      <w:r>
        <w:t>Benninghoven offers a variety of innovative solutions for increasing sustainability in asphalt production. Considering the entire</w:t>
      </w:r>
      <w:r>
        <w:rPr>
          <w:b w:val="0"/>
        </w:rPr>
        <w:t xml:space="preserve"> </w:t>
      </w:r>
      <w:r>
        <w:t xml:space="preserve">road construction process from material acquisition and asphalt production to building the roads, companies can save up to 54 % CO2 with these technologies. * </w:t>
      </w:r>
    </w:p>
    <w:p w14:paraId="5AEBED66" w14:textId="77777777" w:rsidR="00A20EFA" w:rsidRDefault="00A20EFA" w:rsidP="00A20EFA">
      <w:pPr>
        <w:pStyle w:val="Teaser"/>
        <w:rPr>
          <w:b w:val="0"/>
          <w:bCs/>
        </w:rPr>
      </w:pPr>
    </w:p>
    <w:p w14:paraId="61C82B03" w14:textId="27FF4543" w:rsidR="00A20EFA" w:rsidRPr="008F2696" w:rsidRDefault="00A20EFA" w:rsidP="00A20EFA">
      <w:pPr>
        <w:pStyle w:val="Teaser"/>
        <w:rPr>
          <w:b w:val="0"/>
          <w:bCs/>
        </w:rPr>
      </w:pPr>
      <w:r>
        <w:rPr>
          <w:b w:val="0"/>
        </w:rPr>
        <w:t>*(Annual production of 100,000 t asphalt, 60 % added recycling material, carbon-neutral fuel)</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r>
        <w:t>The intelligent Benninghoven solutions include the re-use of asphalt, the correct storage of virgin mineral and recycling material, the use of temperature-reduced asphalt, the electrification of bitumen tanks and the use of renewable energies, i.e. the fuels of the future.</w:t>
      </w:r>
    </w:p>
    <w:p w14:paraId="03C1B33F" w14:textId="0F580360" w:rsidR="00A46F1E" w:rsidRPr="002D4712" w:rsidRDefault="002D4712" w:rsidP="002611FE">
      <w:pPr>
        <w:pStyle w:val="Absatzberschrift"/>
      </w:pPr>
      <w:r>
        <w:t>Energy-efficient working while protecting resources</w:t>
      </w:r>
    </w:p>
    <w:p w14:paraId="29CA15B8" w14:textId="7DCCB88E" w:rsidR="00F45B8E" w:rsidRPr="00F45B8E" w:rsidRDefault="00F84ACE" w:rsidP="001E7FE3">
      <w:pPr>
        <w:pStyle w:val="Standardabsatz"/>
        <w:rPr>
          <w:bCs/>
        </w:rPr>
      </w:pPr>
      <w:r>
        <w:t xml:space="preserve">Sustainable operations and reduced climate-damaging emissions are the current challenges for counteracting climate change. The 2015 Paris Climate Accords, for example, require greenhouse emissions to be halved by 2030 and eliminated completely by 2050. Despite being a relatively small sector, the asphalt industry can make an important contribution to this, because asphalt production offers great potentials for reducing emissions such as CO2 and Ctot (total carbon). </w:t>
      </w:r>
    </w:p>
    <w:p w14:paraId="250F83FD" w14:textId="71224113" w:rsidR="00F45B8E" w:rsidRPr="00F45B8E" w:rsidRDefault="00F45B8E" w:rsidP="00F45B8E">
      <w:pPr>
        <w:pStyle w:val="Standardabsatz"/>
        <w:rPr>
          <w:bCs/>
        </w:rPr>
      </w:pPr>
      <w:r>
        <w:t>One of the control instruments for owners of mixing plants is the taxation of emitted CO2 and emissions trading, the costs of which will increase worldwide in the years to come. The less greenhouse gases are emitted by asphalt mixing plants, the more costs can be saved. Benninghoven supports plant owners with a variety of different solutions.</w:t>
      </w:r>
    </w:p>
    <w:p w14:paraId="18ECEDAF" w14:textId="77777777" w:rsidR="00F84ACE" w:rsidRPr="00F84ACE" w:rsidRDefault="00F84ACE" w:rsidP="00F84ACE">
      <w:pPr>
        <w:pStyle w:val="Absatzberschrift"/>
      </w:pPr>
      <w:r>
        <w:t>Module 1: reusing asphalt</w:t>
      </w:r>
    </w:p>
    <w:p w14:paraId="0036F16B" w14:textId="5FAFFD11" w:rsidR="00F84ACE" w:rsidRPr="00F84ACE" w:rsidRDefault="00F84ACE" w:rsidP="00F84ACE">
      <w:pPr>
        <w:pStyle w:val="Standardabsatz"/>
        <w:rPr>
          <w:bCs/>
        </w:rPr>
      </w:pPr>
      <w:r>
        <w:t>Benninghoven has decades of experience with recycling reclaimed asphalt. But reusing the material is not only sustainable: The material removed by milling the asphalt during road resurfacing is also significantly cheaper than virgin mineral from a quarry. In addition to this, reclaimed asphalt already contains bitumen, which is also reused and therefore saves on the most expensive ingredient in asphalt production.</w:t>
      </w:r>
    </w:p>
    <w:p w14:paraId="684C6270" w14:textId="1A067E56" w:rsidR="00BD25D1" w:rsidRPr="00021FD8" w:rsidRDefault="00021FD8" w:rsidP="00021FD8">
      <w:pPr>
        <w:pStyle w:val="Standardabsatz"/>
        <w:rPr>
          <w:bCs/>
        </w:rPr>
      </w:pPr>
      <w:r>
        <w:t xml:space="preserve">Benninghoven offers different cold and hot recycling feed systems for this, including the Benninghoven hot-gas generator – the leading recycling technology. It allows up to 100 % recycling material to be added, with low emissions. The Benninghoven REVOC system is a patented innovation that will be presented by Benninghoven at the Bauma 2022 exhibition for the first time. The new retrofit solution is a supplement for existing asphalt mixing plants equipped with one or more recycling systems and it </w:t>
      </w:r>
      <w:r>
        <w:lastRenderedPageBreak/>
        <w:t>significantly reduces the total carbon concentrations in the exhaust gas. This also makes REVOC an important contribution to securing the future the plant site.</w:t>
      </w:r>
    </w:p>
    <w:p w14:paraId="55696270" w14:textId="2B84F001" w:rsidR="00BD25D1" w:rsidRPr="00F84ACE" w:rsidRDefault="00F84ACE" w:rsidP="00754B80">
      <w:pPr>
        <w:pStyle w:val="Absatzberschrift"/>
      </w:pPr>
      <w:r>
        <w:t>Module 2: storing virgin mineral and recycling material correctly</w:t>
      </w:r>
    </w:p>
    <w:p w14:paraId="71B2D1BC" w14:textId="38063FD0" w:rsidR="00F84ACE" w:rsidRPr="00F84ACE" w:rsidRDefault="005230EE" w:rsidP="00F84ACE">
      <w:pPr>
        <w:pStyle w:val="Standardabsatz"/>
        <w:rPr>
          <w:bCs/>
        </w:rPr>
      </w:pPr>
      <w:r>
        <w:t xml:space="preserve">Keeping the stored virgin mineral and recycling material as dry as possible is an important factor for an energy-efficient mixing process – and therefore for lower emissions such as CO2. The following applies here: 1 % more moisture in the starting material correspond to a litre of additional heating oil or an energy equivalent for each ton of asphaltic mixture. This is one of the reasons why the German TA-Luft regulation now requires covered storage of these materials. </w:t>
      </w:r>
    </w:p>
    <w:p w14:paraId="6F696BAE" w14:textId="4AAC0E63" w:rsidR="006D6CC6" w:rsidRPr="00CC7A0A" w:rsidRDefault="00F84ACE" w:rsidP="006D6CC6">
      <w:pPr>
        <w:pStyle w:val="Absatzberschrift"/>
      </w:pPr>
      <w:r>
        <w:t>Module 3: producing reduced-temperature asphalt</w:t>
      </w:r>
    </w:p>
    <w:p w14:paraId="4DE781AF" w14:textId="62CAD07F" w:rsidR="006D6CC6" w:rsidRDefault="00F84ACE" w:rsidP="00F84ACE">
      <w:pPr>
        <w:pStyle w:val="Standardabsatz"/>
      </w:pPr>
      <w:r>
        <w:t>The drying and heating processes for virgin mineral and recycling material are particularly energy-intensive in asphalt production.</w:t>
      </w:r>
      <w:r>
        <w:rPr>
          <w:b/>
        </w:rPr>
        <w:t xml:space="preserve"> </w:t>
      </w:r>
      <w:r>
        <w:t>Fuel and emissions can be saved if authorities and owners use reduced-temperature asphalt types. This refers to asphaltic mixtures with a final temperature of around 120 °C. This equates to a 30 % reduction in contrast to conventional mixtures, which usually require a temperature of around 160 °C. The savings potential for energy and CO2 is much greater, though: 18,000 kWh and 6,000 kg CO2 are saved during the production of 2,000 t of asphalt – every day.</w:t>
      </w:r>
    </w:p>
    <w:p w14:paraId="6F1518E0" w14:textId="19AD9259" w:rsidR="00305DB5" w:rsidRPr="00262B90" w:rsidRDefault="00021FD8" w:rsidP="00021FD8">
      <w:pPr>
        <w:pStyle w:val="Standardabsatz"/>
        <w:rPr>
          <w:bCs/>
        </w:rPr>
      </w:pPr>
      <w:r>
        <w:t>Benninghoven asphalt mixing plants can produce high-quality reduced-temperature asphalt in a reliable process. One important technology for this is a foam bitumen module, which Benninghoven also offers as a retrofit solution (plug &amp; work). Foam bitumen is interesting because this binder requires only one auxiliary material for producing reduced-temperature asphalt: water, which is already available at any asphalt mixing plant anyway. Mixing hot bitumen with water multiplies the volume many times, which is why this process is also referred to as “foaming” the bitumen. The released surface energy ensures that the binder moistens the mineral very well during the mixing process even at low temperatures, temporarily generating installation properties that are comparable to those of hot asphalt.</w:t>
      </w:r>
    </w:p>
    <w:p w14:paraId="69B0F52F" w14:textId="77777777" w:rsidR="00F84ACE" w:rsidRPr="00262B90" w:rsidRDefault="00F84ACE" w:rsidP="002D4E67">
      <w:pPr>
        <w:pStyle w:val="Absatzberschrift"/>
      </w:pPr>
      <w:r>
        <w:t xml:space="preserve">Module 4: electrifying bitumen tanks </w:t>
      </w:r>
    </w:p>
    <w:p w14:paraId="7938804B" w14:textId="0E814CEF" w:rsidR="000C29C2" w:rsidRPr="00262B90" w:rsidRDefault="00053DAF" w:rsidP="00053DAF">
      <w:pPr>
        <w:pStyle w:val="Standardabsatz"/>
        <w:rPr>
          <w:bCs/>
        </w:rPr>
      </w:pPr>
      <w:r>
        <w:t xml:space="preserve">For storing the hot bitumen – one of the most important asphalt ingredients – Benninghoven offers bitumen tanks with different capacities. These come with one or multiple chambers and can additionally be equipped with an agitator or a mixing nozzle. </w:t>
      </w:r>
    </w:p>
    <w:p w14:paraId="4BDCFFC4" w14:textId="72769B41" w:rsidR="00F84ACE" w:rsidRPr="00F84ACE" w:rsidRDefault="00F84ACE" w:rsidP="00F84ACE">
      <w:pPr>
        <w:pStyle w:val="Standardabsatz"/>
        <w:rPr>
          <w:bCs/>
        </w:rPr>
      </w:pPr>
      <w:r>
        <w:t xml:space="preserve">The electrification results in zero </w:t>
      </w:r>
      <w:r w:rsidR="00C45480" w:rsidRPr="00C45480">
        <w:t>operating</w:t>
      </w:r>
      <w:r>
        <w:t xml:space="preserve"> emissions – in contrast to tanks heated with thermal oil. This ensures CO2-neutral bitumen storage in the overall balance. In addition to this, electrically heated tanks are not regulated by environmental authorities and there are no environmental restrictions.</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t>Module 5: using renewable energies</w:t>
      </w:r>
    </w:p>
    <w:p w14:paraId="77744598" w14:textId="51890C50" w:rsidR="002D4E67" w:rsidRPr="002D4E67" w:rsidRDefault="002D4E67" w:rsidP="002D4E67">
      <w:pPr>
        <w:pStyle w:val="Standardabsatz"/>
        <w:rPr>
          <w:bCs/>
        </w:rPr>
      </w:pPr>
      <w:r>
        <w:t xml:space="preserve">More sustainability in asphalt production means moving away from fossil fuels such as coal and oil. Benninghoven already offers the EVO JET burners which use the fuels of the future. These fuels are made from renewable raw materials and have a neutral CO2 balance. They include biomass to liquid fuels (BtL) and wood dust. Even the complex process of burning wood dust results in a smooth flame pattern – the </w:t>
      </w:r>
      <w:r>
        <w:lastRenderedPageBreak/>
        <w:t xml:space="preserve">prerequisite for reliable operation of the plant. Benninghoven sets new standards for burner technology with its innovative solutions.  </w:t>
      </w:r>
    </w:p>
    <w:p w14:paraId="08438DE2" w14:textId="62F1AE81" w:rsidR="00970C82" w:rsidRDefault="00DB3EBE" w:rsidP="00DB3EBE">
      <w:pPr>
        <w:pStyle w:val="Standardabsatz"/>
        <w:rPr>
          <w:bCs/>
        </w:rPr>
      </w:pPr>
      <w:r>
        <w:t xml:space="preserve">The Benninghoven technology can also be used for modern fossil, gaseous fuels such as liquid gas or natural gas. Changing from coal dust to natural gas or liquid gas already halves CO2 emissions. </w:t>
      </w:r>
    </w:p>
    <w:p w14:paraId="4F4BC8BD" w14:textId="04481848" w:rsidR="00DB3EBE" w:rsidRPr="00DB3EBE" w:rsidRDefault="00970C82" w:rsidP="00DB3EBE">
      <w:pPr>
        <w:pStyle w:val="Standardabsatz"/>
        <w:rPr>
          <w:bCs/>
        </w:rPr>
      </w:pPr>
      <w:r>
        <w:t>In addition to this, the Benninghoven development engineers continue to work on the sustainable and economical use of other fuel types. Using hydrogen, for example, could be an option for overcoming the challenges of the future.</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br w:type="page"/>
      </w:r>
    </w:p>
    <w:p w14:paraId="459A6DA6" w14:textId="77777777" w:rsidR="001A78E5" w:rsidRPr="001A78E5" w:rsidRDefault="001A78E5" w:rsidP="001A78E5">
      <w:pPr>
        <w:spacing w:after="220"/>
        <w:rPr>
          <w:rFonts w:eastAsia="Times New Roman"/>
          <w:b/>
          <w:sz w:val="22"/>
          <w:szCs w:val="24"/>
        </w:rPr>
      </w:pPr>
      <w:r>
        <w:rPr>
          <w:b/>
          <w:sz w:val="22"/>
        </w:rPr>
        <w:lastRenderedPageBreak/>
        <w:t>Photos:</w:t>
      </w:r>
    </w:p>
    <w:p w14:paraId="506D4FB2" w14:textId="11AA432A" w:rsidR="001A78E5" w:rsidRPr="008F2696" w:rsidRDefault="001A78E5" w:rsidP="001A78E5">
      <w:pPr>
        <w:rPr>
          <w:rFonts w:eastAsia="Times New Roman"/>
          <w:b/>
          <w:bCs/>
          <w:iCs/>
          <w:color w:val="000000" w:themeColor="text1"/>
          <w:sz w:val="20"/>
          <w:szCs w:val="24"/>
        </w:rPr>
      </w:pPr>
      <w:r>
        <w:rPr>
          <w:b/>
          <w:noProof/>
          <w:sz w:val="20"/>
          <w:lang w:val="de-DE" w:eastAsia="de-DE"/>
        </w:rPr>
        <w:drawing>
          <wp:inline distT="0" distB="0" distL="0" distR="0" wp14:anchorId="19C699B9" wp14:editId="65345D6E">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90221" cy="949582"/>
                    </a:xfrm>
                    <a:prstGeom prst="rect">
                      <a:avLst/>
                    </a:prstGeom>
                    <a:noFill/>
                    <a:ln>
                      <a:noFill/>
                    </a:ln>
                  </pic:spPr>
                </pic:pic>
              </a:graphicData>
            </a:graphic>
          </wp:inline>
        </w:drawing>
      </w:r>
      <w:r>
        <w:rPr>
          <w:b/>
          <w:sz w:val="20"/>
        </w:rPr>
        <w:br/>
      </w:r>
      <w:r>
        <w:rPr>
          <w:b/>
          <w:color w:val="000000" w:themeColor="text1"/>
          <w:sz w:val="20"/>
        </w:rPr>
        <w:t>BENNINGHOVEN_ reducing the carbon footprint in asphalt production_01</w:t>
      </w:r>
    </w:p>
    <w:p w14:paraId="0C974A11" w14:textId="3C879EEA" w:rsidR="001A78E5" w:rsidRPr="008F2696" w:rsidRDefault="001A78E5" w:rsidP="001A78E5">
      <w:pPr>
        <w:rPr>
          <w:rFonts w:eastAsia="Times New Roman"/>
          <w:iCs/>
          <w:color w:val="000000" w:themeColor="text1"/>
          <w:sz w:val="20"/>
          <w:szCs w:val="24"/>
        </w:rPr>
      </w:pPr>
      <w:r>
        <w:rPr>
          <w:color w:val="000000" w:themeColor="text1"/>
          <w:sz w:val="20"/>
        </w:rPr>
        <w:t>Benninghoven solutions provide more energy efficiency and reduce the carbon footprint, making greenhouse savings of up to 54 % CO2 per year possible.</w:t>
      </w:r>
    </w:p>
    <w:p w14:paraId="016714A4" w14:textId="686A7C11" w:rsidR="001A78E5" w:rsidRPr="008F2696" w:rsidRDefault="001A78E5" w:rsidP="001A78E5">
      <w:pPr>
        <w:rPr>
          <w:rFonts w:eastAsia="Times New Roman"/>
          <w:iCs/>
          <w:color w:val="000000" w:themeColor="text1"/>
          <w:sz w:val="20"/>
          <w:szCs w:val="24"/>
        </w:rPr>
      </w:pPr>
    </w:p>
    <w:p w14:paraId="6A8F8F9F" w14:textId="0DEFAAA3" w:rsidR="001A78E5" w:rsidRPr="008F2696" w:rsidRDefault="00A20EFA" w:rsidP="001A78E5">
      <w:pPr>
        <w:rPr>
          <w:rFonts w:eastAsia="Times New Roman"/>
          <w:b/>
          <w:bCs/>
          <w:iCs/>
          <w:color w:val="000000" w:themeColor="text1"/>
          <w:sz w:val="20"/>
          <w:szCs w:val="24"/>
        </w:rPr>
      </w:pPr>
      <w:r>
        <w:rPr>
          <w:noProof/>
          <w:lang w:val="de-DE" w:eastAsia="de-DE"/>
        </w:rPr>
        <w:drawing>
          <wp:inline distT="0" distB="0" distL="0" distR="0" wp14:anchorId="40723D7E" wp14:editId="44D8F0DF">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br/>
      </w:r>
      <w:r>
        <w:rPr>
          <w:b/>
          <w:color w:val="000000" w:themeColor="text1"/>
          <w:sz w:val="20"/>
        </w:rPr>
        <w:t>BENNINGHOVEN_ reducing the carbon footprint in asphalt production_03</w:t>
      </w:r>
    </w:p>
    <w:p w14:paraId="2085C1DF" w14:textId="3E934B80" w:rsidR="001A78E5" w:rsidRPr="008F2696" w:rsidRDefault="001A78E5" w:rsidP="001A78E5">
      <w:pPr>
        <w:rPr>
          <w:rFonts w:eastAsia="Times New Roman"/>
          <w:color w:val="000000" w:themeColor="text1"/>
          <w:sz w:val="20"/>
          <w:szCs w:val="24"/>
        </w:rPr>
      </w:pPr>
      <w:r>
        <w:rPr>
          <w:color w:val="000000" w:themeColor="text1"/>
          <w:sz w:val="20"/>
        </w:rPr>
        <w:t>Roofs for dry storage of virgin mineral and recycling material save a large amount of fuel and therefore CO2 during drying and heating of the material.</w:t>
      </w:r>
    </w:p>
    <w:p w14:paraId="466B57A9" w14:textId="77777777" w:rsidR="001A78E5" w:rsidRPr="008F2696" w:rsidRDefault="001A78E5" w:rsidP="001A78E5">
      <w:pPr>
        <w:rPr>
          <w:rFonts w:eastAsia="Times New Roman"/>
          <w:b/>
          <w:bCs/>
          <w:iCs/>
          <w:color w:val="000000" w:themeColor="text1"/>
          <w:sz w:val="20"/>
          <w:szCs w:val="24"/>
        </w:rPr>
      </w:pPr>
    </w:p>
    <w:p w14:paraId="1F0ECB75" w14:textId="7714E9DF" w:rsidR="001A78E5" w:rsidRPr="008F2696" w:rsidRDefault="001A78E5" w:rsidP="001A78E5">
      <w:pPr>
        <w:rPr>
          <w:rFonts w:eastAsia="Times New Roman"/>
          <w:b/>
          <w:bCs/>
          <w:color w:val="000000" w:themeColor="text1"/>
          <w:sz w:val="20"/>
          <w:szCs w:val="24"/>
        </w:rPr>
      </w:pPr>
      <w:r>
        <w:rPr>
          <w:b/>
          <w:noProof/>
          <w:color w:val="000000" w:themeColor="text1"/>
          <w:sz w:val="20"/>
          <w:lang w:val="de-DE" w:eastAsia="de-DE"/>
        </w:rPr>
        <w:drawing>
          <wp:inline distT="0" distB="0" distL="0" distR="0" wp14:anchorId="35F6604E" wp14:editId="418D3F31">
            <wp:extent cx="1943100" cy="1381125"/>
            <wp:effectExtent l="0" t="0" r="0" b="9525"/>
            <wp:docPr id="11" name="Grafik 11" descr="Ein Bild, das Person, Mann, draußen, Hand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Ein Bild, das Person, Mann, draußen, Hand enthält.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381125"/>
                    </a:xfrm>
                    <a:prstGeom prst="rect">
                      <a:avLst/>
                    </a:prstGeom>
                    <a:noFill/>
                    <a:ln>
                      <a:noFill/>
                    </a:ln>
                  </pic:spPr>
                </pic:pic>
              </a:graphicData>
            </a:graphic>
          </wp:inline>
        </w:drawing>
      </w:r>
      <w:r>
        <w:br/>
      </w:r>
      <w:r>
        <w:rPr>
          <w:b/>
          <w:color w:val="000000" w:themeColor="text1"/>
          <w:sz w:val="20"/>
        </w:rPr>
        <w:t>BENNINGHOVEN_ reducing the carbon footprint in asphalt production_04</w:t>
      </w:r>
    </w:p>
    <w:p w14:paraId="15A011E9" w14:textId="66DBAD45" w:rsidR="001A78E5" w:rsidRPr="008F2696" w:rsidRDefault="00A842B9" w:rsidP="001A78E5">
      <w:pPr>
        <w:rPr>
          <w:rFonts w:eastAsia="Times New Roman"/>
          <w:color w:val="000000" w:themeColor="text1"/>
          <w:sz w:val="20"/>
          <w:szCs w:val="24"/>
        </w:rPr>
      </w:pPr>
      <w:r>
        <w:rPr>
          <w:color w:val="000000" w:themeColor="text1"/>
          <w:sz w:val="20"/>
        </w:rPr>
        <w:t>Reduced-temperature asphalt offers a high potential for saving energy and CO2: The key contribution comes from the production, i.e. from a Benninghoven asphalt mixing plant with the appropriate technology.</w:t>
      </w:r>
    </w:p>
    <w:p w14:paraId="38DBD948" w14:textId="77777777" w:rsidR="001A78E5" w:rsidRPr="008F2696" w:rsidRDefault="001A78E5" w:rsidP="001A78E5">
      <w:pPr>
        <w:rPr>
          <w:rFonts w:eastAsia="Times New Roman"/>
          <w:color w:val="000000" w:themeColor="text1"/>
          <w:sz w:val="20"/>
          <w:szCs w:val="24"/>
        </w:rPr>
      </w:pPr>
    </w:p>
    <w:p w14:paraId="652B7D7D" w14:textId="39884949" w:rsidR="001A78E5" w:rsidRPr="008F2696" w:rsidRDefault="001A78E5" w:rsidP="001A78E5">
      <w:pPr>
        <w:rPr>
          <w:rFonts w:eastAsia="Times New Roman"/>
          <w:b/>
          <w:bCs/>
          <w:color w:val="000000" w:themeColor="text1"/>
          <w:sz w:val="20"/>
          <w:szCs w:val="24"/>
        </w:rPr>
      </w:pPr>
      <w:r>
        <w:rPr>
          <w:b/>
          <w:noProof/>
          <w:color w:val="000000" w:themeColor="text1"/>
          <w:sz w:val="20"/>
          <w:lang w:val="de-DE"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br/>
      </w:r>
      <w:r>
        <w:rPr>
          <w:b/>
          <w:color w:val="000000" w:themeColor="text1"/>
          <w:sz w:val="20"/>
        </w:rPr>
        <w:t>BENNINGHOVEN_ reducing the carbon footprint in asphalt production_05</w:t>
      </w:r>
    </w:p>
    <w:p w14:paraId="507A188C" w14:textId="7DE0B18E" w:rsidR="001A78E5" w:rsidRPr="008F2696" w:rsidRDefault="001A78E5" w:rsidP="001A78E5">
      <w:pPr>
        <w:rPr>
          <w:rFonts w:eastAsia="Times New Roman"/>
          <w:color w:val="000000" w:themeColor="text1"/>
          <w:sz w:val="20"/>
          <w:szCs w:val="24"/>
        </w:rPr>
      </w:pPr>
      <w:r>
        <w:rPr>
          <w:color w:val="000000" w:themeColor="text1"/>
          <w:sz w:val="20"/>
        </w:rPr>
        <w:t xml:space="preserve">Electrically heated tanks with optimum energy insulation from Benninghoven make bitumen storage efficient with </w:t>
      </w:r>
      <w:r w:rsidR="00D17F10" w:rsidRPr="00D17F10">
        <w:rPr>
          <w:color w:val="000000" w:themeColor="text1"/>
          <w:sz w:val="20"/>
        </w:rPr>
        <w:t>zero operating emissions</w:t>
      </w:r>
      <w:r>
        <w:rPr>
          <w:color w:val="000000" w:themeColor="text1"/>
          <w:sz w:val="20"/>
        </w:rPr>
        <w:t>.</w:t>
      </w:r>
    </w:p>
    <w:p w14:paraId="770CA187" w14:textId="77777777" w:rsidR="001A78E5" w:rsidRPr="008F2696" w:rsidRDefault="001A78E5" w:rsidP="001A78E5">
      <w:pPr>
        <w:rPr>
          <w:rFonts w:eastAsia="Times New Roman"/>
          <w:color w:val="000000" w:themeColor="text1"/>
          <w:sz w:val="20"/>
          <w:szCs w:val="24"/>
        </w:rPr>
      </w:pPr>
    </w:p>
    <w:p w14:paraId="3A9D9CBF" w14:textId="635285C0" w:rsidR="001A78E5" w:rsidRPr="008F2696" w:rsidRDefault="001A78E5" w:rsidP="001A78E5">
      <w:pPr>
        <w:rPr>
          <w:rFonts w:eastAsia="Times New Roman"/>
          <w:b/>
          <w:bCs/>
          <w:iCs/>
          <w:color w:val="000000" w:themeColor="text1"/>
          <w:sz w:val="20"/>
          <w:szCs w:val="24"/>
        </w:rPr>
      </w:pPr>
      <w:r>
        <w:rPr>
          <w:b/>
          <w:noProof/>
          <w:color w:val="000000" w:themeColor="text1"/>
          <w:sz w:val="20"/>
          <w:lang w:val="de-DE"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r>
        <w:br/>
      </w:r>
      <w:r>
        <w:rPr>
          <w:b/>
          <w:color w:val="000000" w:themeColor="text1"/>
          <w:sz w:val="20"/>
        </w:rPr>
        <w:t>BENNINGHOVEN_ reducing the carbon footprint in asphalt production_06</w:t>
      </w:r>
    </w:p>
    <w:p w14:paraId="4B932A05" w14:textId="696A7619" w:rsidR="001A78E5" w:rsidRPr="008F2696" w:rsidRDefault="001A78E5" w:rsidP="001A78E5">
      <w:pPr>
        <w:rPr>
          <w:rFonts w:eastAsia="Times New Roman"/>
          <w:color w:val="000000" w:themeColor="text1"/>
          <w:sz w:val="20"/>
          <w:szCs w:val="24"/>
        </w:rPr>
      </w:pPr>
      <w:r>
        <w:rPr>
          <w:color w:val="000000" w:themeColor="text1"/>
          <w:sz w:val="20"/>
        </w:rPr>
        <w:t>Already using renewable fuels today: Benninghoven EVO JET burners can also burn biomass-to-liquid fuel (BtL) or wood dust.</w:t>
      </w:r>
    </w:p>
    <w:p w14:paraId="1FF6CDFE" w14:textId="77777777" w:rsidR="00C962E2" w:rsidRPr="008F2696" w:rsidRDefault="00C962E2" w:rsidP="00C962E2">
      <w:pPr>
        <w:pStyle w:val="BUnormal"/>
        <w:rPr>
          <w:color w:val="000000" w:themeColor="text1"/>
        </w:rPr>
      </w:pPr>
    </w:p>
    <w:p w14:paraId="04824B2F" w14:textId="1D2C88F5" w:rsidR="00F74540" w:rsidRPr="008F2696" w:rsidRDefault="00E15EBE" w:rsidP="006C0C87">
      <w:pPr>
        <w:pStyle w:val="Note"/>
        <w:rPr>
          <w:color w:val="000000" w:themeColor="text1"/>
        </w:rPr>
      </w:pPr>
      <w:r>
        <w:rPr>
          <w:color w:val="000000" w:themeColor="text1"/>
        </w:rPr>
        <w:t>Note: These photos are intended for preview only. For printing photos in the publications, please use the photos with a resolution of 300 dpi available to download from the Wirtgen Group web pages.</w:t>
      </w:r>
    </w:p>
    <w:p w14:paraId="55931FB8" w14:textId="77777777" w:rsidR="00E15EBE" w:rsidRDefault="00E15EBE" w:rsidP="00E15EBE">
      <w:pPr>
        <w:pStyle w:val="Absatzberschrift"/>
        <w:rPr>
          <w:iCs/>
        </w:rPr>
      </w:pPr>
      <w:r>
        <w:t>More information is available from:</w:t>
      </w:r>
    </w:p>
    <w:p w14:paraId="0834BAC7" w14:textId="77777777" w:rsidR="00E15EBE" w:rsidRDefault="00E15EBE" w:rsidP="00E15EBE">
      <w:pPr>
        <w:pStyle w:val="Absatzberschrift"/>
      </w:pPr>
    </w:p>
    <w:p w14:paraId="69EE0B1B" w14:textId="77777777" w:rsidR="00E15EBE" w:rsidRPr="00EC6366" w:rsidRDefault="00E15EBE" w:rsidP="00E15EBE">
      <w:pPr>
        <w:pStyle w:val="Absatzberschrift"/>
        <w:rPr>
          <w:b w:val="0"/>
          <w:bCs/>
          <w:szCs w:val="22"/>
          <w:lang w:val="de-DE"/>
        </w:rPr>
      </w:pPr>
      <w:r w:rsidRPr="00EC6366">
        <w:rPr>
          <w:b w:val="0"/>
          <w:lang w:val="de-DE"/>
        </w:rPr>
        <w:t>WIRTGEN GROUP</w:t>
      </w:r>
    </w:p>
    <w:p w14:paraId="6C2CE818" w14:textId="77777777" w:rsidR="00E15EBE" w:rsidRPr="00EC6366" w:rsidRDefault="00E15EBE" w:rsidP="00E15EBE">
      <w:pPr>
        <w:pStyle w:val="Fuzeile1"/>
        <w:rPr>
          <w:lang w:val="de-DE"/>
        </w:rPr>
      </w:pPr>
      <w:r w:rsidRPr="00EC6366">
        <w:rPr>
          <w:lang w:val="de-DE"/>
        </w:rPr>
        <w:t>Public Relations</w:t>
      </w:r>
    </w:p>
    <w:p w14:paraId="11D0C008" w14:textId="77777777" w:rsidR="00E15EBE" w:rsidRPr="00EC6366" w:rsidRDefault="00E15EBE" w:rsidP="00E15EBE">
      <w:pPr>
        <w:pStyle w:val="Fuzeile1"/>
        <w:rPr>
          <w:lang w:val="de-DE"/>
        </w:rPr>
      </w:pPr>
      <w:r w:rsidRPr="00EC6366">
        <w:rPr>
          <w:lang w:val="de-DE"/>
        </w:rP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2645 131 - 1966 </w:t>
      </w:r>
    </w:p>
    <w:p w14:paraId="65F4C38F" w14:textId="77777777" w:rsidR="00E15EBE" w:rsidRDefault="00E15EBE" w:rsidP="00E15EBE">
      <w:pPr>
        <w:pStyle w:val="Fuzeile1"/>
      </w:pPr>
      <w:r>
        <w:t>Fax: +49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01A97F9C" w14:textId="790A5804" w:rsidR="00EE795E" w:rsidRPr="007C7D35" w:rsidRDefault="00EE795E" w:rsidP="00F74540">
      <w:pPr>
        <w:pStyle w:val="Fuzeile1"/>
      </w:pPr>
      <w:ins w:id="0" w:author="Hull Melanie" w:date="2022-05-23T15:15:00Z">
        <w:r>
          <w:fldChar w:fldCharType="begin"/>
        </w:r>
        <w:r>
          <w:instrText xml:space="preserve"> HYPERLINK "http://</w:instrText>
        </w:r>
      </w:ins>
      <w:r>
        <w:instrText>www.wirtgen-group.com</w:instrText>
      </w:r>
      <w:ins w:id="1" w:author="Hull Melanie" w:date="2022-05-23T15:15:00Z">
        <w:r>
          <w:instrText xml:space="preserve">" </w:instrText>
        </w:r>
        <w:r>
          <w:fldChar w:fldCharType="separate"/>
        </w:r>
      </w:ins>
      <w:r w:rsidRPr="00A91626">
        <w:rPr>
          <w:rStyle w:val="Hyperlink"/>
        </w:rPr>
        <w:t>www.wirtgen-group.com</w:t>
      </w:r>
      <w:ins w:id="2" w:author="Hull Melanie" w:date="2022-05-23T15:15:00Z">
        <w:r>
          <w:fldChar w:fldCharType="end"/>
        </w:r>
      </w:ins>
    </w:p>
    <w:sectPr w:rsidR="00EE795E" w:rsidRPr="007C7D35"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E69FD" w14:textId="77777777" w:rsidR="00495776" w:rsidRDefault="00495776" w:rsidP="00E55534">
      <w:r>
        <w:separator/>
      </w:r>
    </w:p>
  </w:endnote>
  <w:endnote w:type="continuationSeparator" w:id="0">
    <w:p w14:paraId="1716BB37" w14:textId="77777777" w:rsidR="00495776" w:rsidRDefault="0049577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3AC4" w14:textId="77777777" w:rsidR="004338BF" w:rsidRDefault="004338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15F7EC3"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933BC6">
            <w:rPr>
              <w:noProof/>
            </w:rPr>
            <w:t>05</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C6366">
            <w:rPr>
              <w:rStyle w:val="Hervorhebung"/>
              <w:lang w:val="de-DE"/>
            </w:rPr>
            <w:t>WIRTGEN GmbH</w:t>
          </w:r>
          <w:r w:rsidRPr="00EC6366">
            <w:rPr>
              <w:lang w:val="de-DE"/>
            </w:rPr>
            <w:t xml:space="preserve"> · Reinhard-Wirtgen-Str. </w:t>
          </w:r>
          <w:r>
            <w:t>2 · D-53578 Windhagen · T: +49 2645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AA4BF" w14:textId="77777777" w:rsidR="00495776" w:rsidRDefault="00495776" w:rsidP="00E55534">
      <w:r>
        <w:separator/>
      </w:r>
    </w:p>
  </w:footnote>
  <w:footnote w:type="continuationSeparator" w:id="0">
    <w:p w14:paraId="59781127" w14:textId="77777777" w:rsidR="00495776" w:rsidRDefault="0049577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55BC9" w14:textId="64E7C7B6" w:rsidR="00D15CB8" w:rsidRDefault="00D15CB8">
    <w:pPr>
      <w:pStyle w:val="Kopfzeile"/>
    </w:pPr>
    <w:r>
      <w:rPr>
        <w:noProof/>
        <w:lang w:val="de-DE"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8SjuMKwIAAE4EAAAOAAAAAAAAAAAAAAAAAC4CAABkcnMvZTJvRG9j&#10;LnhtbFBLAQItABQABgAIAAAAIQATDe+w2AAAAAMBAAAPAAAAAAAAAAAAAAAAAIUEAABkcnMvZG93&#10;bnJldi54bWxQSwUGAAAAAAQABADzAAAAigUAAAAA&#10;" filled="f" stroked="f">
              <v:textbox style="mso-fit-shape-to-text:t" inset="0,0,15pt,0">
                <w:txbxContent>
                  <w:p w14:paraId="69BFEFE0" w14:textId="036260D6"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726030AE" w:rsidR="00533132" w:rsidRPr="00533132" w:rsidRDefault="00D15CB8" w:rsidP="00533132">
    <w:pPr>
      <w:pStyle w:val="Kopfzeile"/>
    </w:pPr>
    <w:r>
      <w:rPr>
        <w:noProof/>
        <w:lang w:val="de-DE"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DKXaFSwCAABVBAAADgAAAAAAAAAAAAAAAAAuAgAAZHJzL2Uyb0Rv&#10;Yy54bWxQSwECLQAUAAYACAAAACEAEw3vsNgAAAADAQAADwAAAAAAAAAAAAAAAACGBAAAZHJzL2Rv&#10;d25yZXYueG1sUEsFBgAAAAAEAAQA8wAAAIsFAAAAAA==&#10;" filled="f" stroked="f">
              <v:textbox style="mso-fit-shape-to-text:t" inset="0,0,15pt,0">
                <w:txbxContent>
                  <w:p w14:paraId="086E18AF" w14:textId="02B5AF8B"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0719E87" w:rsidR="00533132" w:rsidRDefault="00D15CB8">
    <w:pPr>
      <w:pStyle w:val="Kopfzeile"/>
    </w:pPr>
    <w:r>
      <w:rPr>
        <w:noProof/>
        <w:lang w:val="de-DE"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VeiRjKwIAAFUEAAAOAAAAAAAAAAAAAAAAAC4CAABkcnMvZTJvRG9j&#10;LnhtbFBLAQItABQABgAIAAAAIQATDe+w2AAAAAMBAAAPAAAAAAAAAAAAAAAAAIUEAABkcnMvZG93&#10;bnJldi54bWxQSwUGAAAAAAQABADzAAAAigUAAAAA&#10;" filled="f" stroked="f">
              <v:textbox style="mso-fit-shape-to-text:t" inset="0,0,15pt,0">
                <w:txbxContent>
                  <w:p w14:paraId="737E518D" w14:textId="500B7E04" w:rsidR="00D15CB8" w:rsidRPr="00D15CB8" w:rsidRDefault="00D15CB8">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FFFFFF7C"/>
    <w:multiLevelType w:val="singleLevel"/>
    <w:tmpl w:val="9DB81F5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4D2AA0E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D089A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DD8805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94802D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E390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8C6BB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6108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FE896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FF4812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31644158">
    <w:abstractNumId w:val="18"/>
  </w:num>
  <w:num w:numId="2" w16cid:durableId="1749840576">
    <w:abstractNumId w:val="18"/>
  </w:num>
  <w:num w:numId="3" w16cid:durableId="1567569733">
    <w:abstractNumId w:val="18"/>
  </w:num>
  <w:num w:numId="4" w16cid:durableId="1236433219">
    <w:abstractNumId w:val="18"/>
  </w:num>
  <w:num w:numId="5" w16cid:durableId="1028487547">
    <w:abstractNumId w:val="18"/>
  </w:num>
  <w:num w:numId="6" w16cid:durableId="259876458">
    <w:abstractNumId w:val="12"/>
  </w:num>
  <w:num w:numId="7" w16cid:durableId="2035030476">
    <w:abstractNumId w:val="12"/>
  </w:num>
  <w:num w:numId="8" w16cid:durableId="191769570">
    <w:abstractNumId w:val="12"/>
  </w:num>
  <w:num w:numId="9" w16cid:durableId="1028339826">
    <w:abstractNumId w:val="12"/>
  </w:num>
  <w:num w:numId="10" w16cid:durableId="1254433469">
    <w:abstractNumId w:val="12"/>
  </w:num>
  <w:num w:numId="11" w16cid:durableId="1073965644">
    <w:abstractNumId w:val="15"/>
  </w:num>
  <w:num w:numId="12" w16cid:durableId="1208951660">
    <w:abstractNumId w:val="15"/>
  </w:num>
  <w:num w:numId="13" w16cid:durableId="1180464709">
    <w:abstractNumId w:val="14"/>
  </w:num>
  <w:num w:numId="14" w16cid:durableId="1045833436">
    <w:abstractNumId w:val="14"/>
  </w:num>
  <w:num w:numId="15" w16cid:durableId="1163280564">
    <w:abstractNumId w:val="14"/>
  </w:num>
  <w:num w:numId="16" w16cid:durableId="1785921750">
    <w:abstractNumId w:val="14"/>
  </w:num>
  <w:num w:numId="17" w16cid:durableId="1847743725">
    <w:abstractNumId w:val="14"/>
  </w:num>
  <w:num w:numId="18" w16cid:durableId="523860668">
    <w:abstractNumId w:val="11"/>
  </w:num>
  <w:num w:numId="19" w16cid:durableId="1376925286">
    <w:abstractNumId w:val="13"/>
  </w:num>
  <w:num w:numId="20" w16cid:durableId="1436291376">
    <w:abstractNumId w:val="17"/>
  </w:num>
  <w:num w:numId="21" w16cid:durableId="202370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8281259">
    <w:abstractNumId w:val="10"/>
  </w:num>
  <w:num w:numId="23" w16cid:durableId="625626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9791440">
    <w:abstractNumId w:val="16"/>
  </w:num>
  <w:num w:numId="25" w16cid:durableId="1418489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7098257">
    <w:abstractNumId w:val="9"/>
  </w:num>
  <w:num w:numId="27" w16cid:durableId="1261376274">
    <w:abstractNumId w:val="7"/>
  </w:num>
  <w:num w:numId="28" w16cid:durableId="2063402466">
    <w:abstractNumId w:val="6"/>
  </w:num>
  <w:num w:numId="29" w16cid:durableId="555238597">
    <w:abstractNumId w:val="5"/>
  </w:num>
  <w:num w:numId="30" w16cid:durableId="264701190">
    <w:abstractNumId w:val="4"/>
  </w:num>
  <w:num w:numId="31" w16cid:durableId="1350915273">
    <w:abstractNumId w:val="8"/>
  </w:num>
  <w:num w:numId="32" w16cid:durableId="1418209668">
    <w:abstractNumId w:val="3"/>
  </w:num>
  <w:num w:numId="33" w16cid:durableId="1352219520">
    <w:abstractNumId w:val="2"/>
  </w:num>
  <w:num w:numId="34" w16cid:durableId="1126696500">
    <w:abstractNumId w:val="1"/>
  </w:num>
  <w:num w:numId="35" w16cid:durableId="17249387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ull Melanie">
    <w15:presenceInfo w15:providerId="AD" w15:userId="S::melanie.hull@wirtgen-group.com::08f0969c-fe59-40be-be94-7582148b90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42106"/>
    <w:rsid w:val="0005285B"/>
    <w:rsid w:val="00053DAF"/>
    <w:rsid w:val="00055529"/>
    <w:rsid w:val="00062C3A"/>
    <w:rsid w:val="00066D09"/>
    <w:rsid w:val="0009665C"/>
    <w:rsid w:val="000A0479"/>
    <w:rsid w:val="000A36D9"/>
    <w:rsid w:val="000A4C7D"/>
    <w:rsid w:val="000B582B"/>
    <w:rsid w:val="000C29C2"/>
    <w:rsid w:val="000D15C3"/>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C1A3E"/>
    <w:rsid w:val="001E7FE3"/>
    <w:rsid w:val="00200355"/>
    <w:rsid w:val="0021351D"/>
    <w:rsid w:val="00216E8B"/>
    <w:rsid w:val="002363DB"/>
    <w:rsid w:val="00253A2E"/>
    <w:rsid w:val="002603EC"/>
    <w:rsid w:val="002611FE"/>
    <w:rsid w:val="00262B90"/>
    <w:rsid w:val="00282AFC"/>
    <w:rsid w:val="00286C15"/>
    <w:rsid w:val="0029634D"/>
    <w:rsid w:val="002C3AEA"/>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4671A"/>
    <w:rsid w:val="003622A6"/>
    <w:rsid w:val="0036561D"/>
    <w:rsid w:val="003665BE"/>
    <w:rsid w:val="00370F47"/>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38BF"/>
    <w:rsid w:val="0046460D"/>
    <w:rsid w:val="00467F3C"/>
    <w:rsid w:val="0047498D"/>
    <w:rsid w:val="00476100"/>
    <w:rsid w:val="00477056"/>
    <w:rsid w:val="00487BFC"/>
    <w:rsid w:val="00495776"/>
    <w:rsid w:val="004A463B"/>
    <w:rsid w:val="004C1967"/>
    <w:rsid w:val="004D23D0"/>
    <w:rsid w:val="004D2BE0"/>
    <w:rsid w:val="004E6CAA"/>
    <w:rsid w:val="004E6EF5"/>
    <w:rsid w:val="00506409"/>
    <w:rsid w:val="005230EE"/>
    <w:rsid w:val="00530E32"/>
    <w:rsid w:val="00533132"/>
    <w:rsid w:val="00537210"/>
    <w:rsid w:val="005649F4"/>
    <w:rsid w:val="005657A8"/>
    <w:rsid w:val="005710C8"/>
    <w:rsid w:val="005711A3"/>
    <w:rsid w:val="00571A5C"/>
    <w:rsid w:val="00573B2B"/>
    <w:rsid w:val="005776E9"/>
    <w:rsid w:val="0058269F"/>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36BB"/>
    <w:rsid w:val="006F7602"/>
    <w:rsid w:val="00722A17"/>
    <w:rsid w:val="00723F4F"/>
    <w:rsid w:val="00745C25"/>
    <w:rsid w:val="00747A78"/>
    <w:rsid w:val="00754B80"/>
    <w:rsid w:val="00755AE0"/>
    <w:rsid w:val="0075761B"/>
    <w:rsid w:val="00757B83"/>
    <w:rsid w:val="00774358"/>
    <w:rsid w:val="00791A69"/>
    <w:rsid w:val="0079462A"/>
    <w:rsid w:val="00794830"/>
    <w:rsid w:val="00797CAA"/>
    <w:rsid w:val="007A2B6F"/>
    <w:rsid w:val="007A4B8C"/>
    <w:rsid w:val="007A6BD2"/>
    <w:rsid w:val="007C2658"/>
    <w:rsid w:val="007C7D35"/>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328FA"/>
    <w:rsid w:val="00933BC6"/>
    <w:rsid w:val="00936A78"/>
    <w:rsid w:val="009375E1"/>
    <w:rsid w:val="009405D6"/>
    <w:rsid w:val="0094229B"/>
    <w:rsid w:val="00952853"/>
    <w:rsid w:val="009646E4"/>
    <w:rsid w:val="00970C82"/>
    <w:rsid w:val="00977EC3"/>
    <w:rsid w:val="0098631D"/>
    <w:rsid w:val="009B17A9"/>
    <w:rsid w:val="009B211F"/>
    <w:rsid w:val="009B7C05"/>
    <w:rsid w:val="009C2378"/>
    <w:rsid w:val="009C5A77"/>
    <w:rsid w:val="009C5D99"/>
    <w:rsid w:val="009C6B56"/>
    <w:rsid w:val="009D016F"/>
    <w:rsid w:val="009D5813"/>
    <w:rsid w:val="009E251D"/>
    <w:rsid w:val="009F10A8"/>
    <w:rsid w:val="009F715C"/>
    <w:rsid w:val="00A02F49"/>
    <w:rsid w:val="00A11E57"/>
    <w:rsid w:val="00A171F4"/>
    <w:rsid w:val="00A1772D"/>
    <w:rsid w:val="00A177B2"/>
    <w:rsid w:val="00A20EFA"/>
    <w:rsid w:val="00A24EFC"/>
    <w:rsid w:val="00A27829"/>
    <w:rsid w:val="00A46F1E"/>
    <w:rsid w:val="00A66B3F"/>
    <w:rsid w:val="00A82395"/>
    <w:rsid w:val="00A842B9"/>
    <w:rsid w:val="00A9295C"/>
    <w:rsid w:val="00A977CE"/>
    <w:rsid w:val="00AA0DF7"/>
    <w:rsid w:val="00AB52F9"/>
    <w:rsid w:val="00AC5624"/>
    <w:rsid w:val="00AD131F"/>
    <w:rsid w:val="00AD32D5"/>
    <w:rsid w:val="00AD70E4"/>
    <w:rsid w:val="00AF3B3A"/>
    <w:rsid w:val="00AF4E8E"/>
    <w:rsid w:val="00AF5232"/>
    <w:rsid w:val="00AF6569"/>
    <w:rsid w:val="00B06265"/>
    <w:rsid w:val="00B5232A"/>
    <w:rsid w:val="00B60ED1"/>
    <w:rsid w:val="00B62CF5"/>
    <w:rsid w:val="00B85705"/>
    <w:rsid w:val="00B874DC"/>
    <w:rsid w:val="00B90F78"/>
    <w:rsid w:val="00BB2A67"/>
    <w:rsid w:val="00BB3CD5"/>
    <w:rsid w:val="00BD1058"/>
    <w:rsid w:val="00BD25D1"/>
    <w:rsid w:val="00BD5391"/>
    <w:rsid w:val="00BD764C"/>
    <w:rsid w:val="00BF1EF6"/>
    <w:rsid w:val="00BF56B2"/>
    <w:rsid w:val="00C055AB"/>
    <w:rsid w:val="00C11F95"/>
    <w:rsid w:val="00C136DF"/>
    <w:rsid w:val="00C17501"/>
    <w:rsid w:val="00C40627"/>
    <w:rsid w:val="00C43EAF"/>
    <w:rsid w:val="00C44888"/>
    <w:rsid w:val="00C45480"/>
    <w:rsid w:val="00C457C3"/>
    <w:rsid w:val="00C55433"/>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15CB8"/>
    <w:rsid w:val="00D166AC"/>
    <w:rsid w:val="00D17F10"/>
    <w:rsid w:val="00D36BA2"/>
    <w:rsid w:val="00D37CF4"/>
    <w:rsid w:val="00D4487C"/>
    <w:rsid w:val="00D618D6"/>
    <w:rsid w:val="00D63D33"/>
    <w:rsid w:val="00D673B3"/>
    <w:rsid w:val="00D73352"/>
    <w:rsid w:val="00D76B1C"/>
    <w:rsid w:val="00D935C3"/>
    <w:rsid w:val="00DA0266"/>
    <w:rsid w:val="00DA477E"/>
    <w:rsid w:val="00DB3EBE"/>
    <w:rsid w:val="00DB4BB0"/>
    <w:rsid w:val="00DD6675"/>
    <w:rsid w:val="00DE461D"/>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5FCA"/>
    <w:rsid w:val="00EC6366"/>
    <w:rsid w:val="00EE62AB"/>
    <w:rsid w:val="00EE795E"/>
    <w:rsid w:val="00F048D4"/>
    <w:rsid w:val="00F20920"/>
    <w:rsid w:val="00F23212"/>
    <w:rsid w:val="00F33B16"/>
    <w:rsid w:val="00F353EA"/>
    <w:rsid w:val="00F36C27"/>
    <w:rsid w:val="00F45B8E"/>
    <w:rsid w:val="00F56318"/>
    <w:rsid w:val="00F67C95"/>
    <w:rsid w:val="00F74540"/>
    <w:rsid w:val="00F75B79"/>
    <w:rsid w:val="00F814CD"/>
    <w:rsid w:val="00F82525"/>
    <w:rsid w:val="00F84ACE"/>
    <w:rsid w:val="00F91AC4"/>
    <w:rsid w:val="00F97FEA"/>
    <w:rsid w:val="00FB41EF"/>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4338BF"/>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4338BF"/>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4338BF"/>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4338B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4338B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4338BF"/>
    <w:rPr>
      <w:sz w:val="16"/>
      <w:szCs w:val="16"/>
      <w:lang w:eastAsia="en-US"/>
    </w:rPr>
  </w:style>
  <w:style w:type="paragraph" w:styleId="Abbildungsverzeichnis">
    <w:name w:val="table of figures"/>
    <w:basedOn w:val="Standard"/>
    <w:next w:val="Standard"/>
    <w:uiPriority w:val="99"/>
    <w:semiHidden/>
    <w:unhideWhenUsed/>
    <w:rsid w:val="004338BF"/>
  </w:style>
  <w:style w:type="paragraph" w:styleId="Anrede">
    <w:name w:val="Salutation"/>
    <w:basedOn w:val="Standard"/>
    <w:next w:val="Standard"/>
    <w:link w:val="AnredeZchn"/>
    <w:uiPriority w:val="99"/>
    <w:semiHidden/>
    <w:unhideWhenUsed/>
    <w:rsid w:val="004338BF"/>
  </w:style>
  <w:style w:type="character" w:customStyle="1" w:styleId="AnredeZchn">
    <w:name w:val="Anrede Zchn"/>
    <w:basedOn w:val="Absatz-Standardschriftart"/>
    <w:link w:val="Anrede"/>
    <w:uiPriority w:val="99"/>
    <w:semiHidden/>
    <w:rsid w:val="004338BF"/>
    <w:rPr>
      <w:sz w:val="16"/>
      <w:szCs w:val="16"/>
      <w:lang w:eastAsia="en-US"/>
    </w:rPr>
  </w:style>
  <w:style w:type="paragraph" w:styleId="Aufzhlungszeichen">
    <w:name w:val="List Bullet"/>
    <w:basedOn w:val="Standard"/>
    <w:uiPriority w:val="99"/>
    <w:semiHidden/>
    <w:unhideWhenUsed/>
    <w:rsid w:val="004338BF"/>
    <w:pPr>
      <w:numPr>
        <w:numId w:val="26"/>
      </w:numPr>
      <w:contextualSpacing/>
    </w:pPr>
  </w:style>
  <w:style w:type="paragraph" w:styleId="Aufzhlungszeichen2">
    <w:name w:val="List Bullet 2"/>
    <w:basedOn w:val="Standard"/>
    <w:uiPriority w:val="99"/>
    <w:semiHidden/>
    <w:unhideWhenUsed/>
    <w:rsid w:val="004338BF"/>
    <w:pPr>
      <w:numPr>
        <w:numId w:val="27"/>
      </w:numPr>
      <w:contextualSpacing/>
    </w:pPr>
  </w:style>
  <w:style w:type="paragraph" w:styleId="Aufzhlungszeichen3">
    <w:name w:val="List Bullet 3"/>
    <w:basedOn w:val="Standard"/>
    <w:uiPriority w:val="99"/>
    <w:semiHidden/>
    <w:unhideWhenUsed/>
    <w:rsid w:val="004338BF"/>
    <w:pPr>
      <w:numPr>
        <w:numId w:val="28"/>
      </w:numPr>
      <w:contextualSpacing/>
    </w:pPr>
  </w:style>
  <w:style w:type="paragraph" w:styleId="Aufzhlungszeichen4">
    <w:name w:val="List Bullet 4"/>
    <w:basedOn w:val="Standard"/>
    <w:uiPriority w:val="99"/>
    <w:semiHidden/>
    <w:unhideWhenUsed/>
    <w:rsid w:val="004338BF"/>
    <w:pPr>
      <w:numPr>
        <w:numId w:val="29"/>
      </w:numPr>
      <w:contextualSpacing/>
    </w:pPr>
  </w:style>
  <w:style w:type="paragraph" w:styleId="Aufzhlungszeichen5">
    <w:name w:val="List Bullet 5"/>
    <w:basedOn w:val="Standard"/>
    <w:uiPriority w:val="99"/>
    <w:semiHidden/>
    <w:unhideWhenUsed/>
    <w:rsid w:val="004338BF"/>
    <w:pPr>
      <w:numPr>
        <w:numId w:val="30"/>
      </w:numPr>
      <w:contextualSpacing/>
    </w:pPr>
  </w:style>
  <w:style w:type="character" w:styleId="BesuchterLink">
    <w:name w:val="FollowedHyperlink"/>
    <w:basedOn w:val="Absatz-Standardschriftart"/>
    <w:uiPriority w:val="99"/>
    <w:semiHidden/>
    <w:unhideWhenUsed/>
    <w:rsid w:val="004338BF"/>
    <w:rPr>
      <w:color w:val="800080" w:themeColor="followedHyperlink"/>
      <w:u w:val="single"/>
    </w:rPr>
  </w:style>
  <w:style w:type="paragraph" w:styleId="Blocktext">
    <w:name w:val="Block Text"/>
    <w:basedOn w:val="Standard"/>
    <w:uiPriority w:val="99"/>
    <w:semiHidden/>
    <w:unhideWhenUsed/>
    <w:rsid w:val="004338B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4338BF"/>
    <w:rPr>
      <w:b/>
      <w:bCs/>
      <w:i/>
      <w:iCs/>
      <w:spacing w:val="5"/>
    </w:rPr>
  </w:style>
  <w:style w:type="paragraph" w:styleId="Datum">
    <w:name w:val="Date"/>
    <w:basedOn w:val="Standard"/>
    <w:next w:val="Standard"/>
    <w:link w:val="DatumZchn"/>
    <w:uiPriority w:val="99"/>
    <w:semiHidden/>
    <w:unhideWhenUsed/>
    <w:rsid w:val="004338BF"/>
  </w:style>
  <w:style w:type="character" w:customStyle="1" w:styleId="DatumZchn">
    <w:name w:val="Datum Zchn"/>
    <w:basedOn w:val="Absatz-Standardschriftart"/>
    <w:link w:val="Datum"/>
    <w:uiPriority w:val="99"/>
    <w:semiHidden/>
    <w:rsid w:val="004338BF"/>
    <w:rPr>
      <w:sz w:val="16"/>
      <w:szCs w:val="16"/>
      <w:lang w:eastAsia="en-US"/>
    </w:rPr>
  </w:style>
  <w:style w:type="paragraph" w:styleId="Dokumentstruktur">
    <w:name w:val="Document Map"/>
    <w:basedOn w:val="Standard"/>
    <w:link w:val="DokumentstrukturZchn"/>
    <w:uiPriority w:val="99"/>
    <w:semiHidden/>
    <w:unhideWhenUsed/>
    <w:rsid w:val="004338BF"/>
    <w:rPr>
      <w:rFonts w:ascii="Segoe UI" w:hAnsi="Segoe UI" w:cs="Segoe UI"/>
    </w:rPr>
  </w:style>
  <w:style w:type="character" w:customStyle="1" w:styleId="DokumentstrukturZchn">
    <w:name w:val="Dokumentstruktur Zchn"/>
    <w:basedOn w:val="Absatz-Standardschriftart"/>
    <w:link w:val="Dokumentstruktur"/>
    <w:uiPriority w:val="99"/>
    <w:semiHidden/>
    <w:rsid w:val="004338BF"/>
    <w:rPr>
      <w:rFonts w:ascii="Segoe UI" w:hAnsi="Segoe UI" w:cs="Segoe UI"/>
      <w:sz w:val="16"/>
      <w:szCs w:val="16"/>
      <w:lang w:eastAsia="en-US"/>
    </w:rPr>
  </w:style>
  <w:style w:type="table" w:styleId="DunkleListe">
    <w:name w:val="Dark List"/>
    <w:basedOn w:val="NormaleTabelle"/>
    <w:uiPriority w:val="61"/>
    <w:semiHidden/>
    <w:unhideWhenUsed/>
    <w:rsid w:val="004338B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4338B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4338B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4338B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4338B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4338B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4338B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4338B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4338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4338B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4338B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4338B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4338BF"/>
  </w:style>
  <w:style w:type="character" w:customStyle="1" w:styleId="E-Mail-SignaturZchn">
    <w:name w:val="E-Mail-Signatur Zchn"/>
    <w:basedOn w:val="Absatz-Standardschriftart"/>
    <w:link w:val="E-Mail-Signatur"/>
    <w:uiPriority w:val="99"/>
    <w:semiHidden/>
    <w:rsid w:val="004338BF"/>
    <w:rPr>
      <w:sz w:val="16"/>
      <w:szCs w:val="16"/>
      <w:lang w:eastAsia="en-US"/>
    </w:rPr>
  </w:style>
  <w:style w:type="paragraph" w:styleId="Endnotentext">
    <w:name w:val="endnote text"/>
    <w:basedOn w:val="Standard"/>
    <w:link w:val="EndnotentextZchn"/>
    <w:uiPriority w:val="99"/>
    <w:semiHidden/>
    <w:unhideWhenUsed/>
    <w:rsid w:val="004338BF"/>
    <w:rPr>
      <w:sz w:val="20"/>
      <w:szCs w:val="20"/>
    </w:rPr>
  </w:style>
  <w:style w:type="character" w:customStyle="1" w:styleId="EndnotentextZchn">
    <w:name w:val="Endnotentext Zchn"/>
    <w:basedOn w:val="Absatz-Standardschriftart"/>
    <w:link w:val="Endnotentext"/>
    <w:uiPriority w:val="99"/>
    <w:semiHidden/>
    <w:rsid w:val="004338BF"/>
    <w:rPr>
      <w:lang w:eastAsia="en-US"/>
    </w:rPr>
  </w:style>
  <w:style w:type="character" w:styleId="Endnotenzeichen">
    <w:name w:val="endnote reference"/>
    <w:basedOn w:val="Absatz-Standardschriftart"/>
    <w:uiPriority w:val="99"/>
    <w:semiHidden/>
    <w:unhideWhenUsed/>
    <w:rsid w:val="004338BF"/>
    <w:rPr>
      <w:vertAlign w:val="superscript"/>
    </w:rPr>
  </w:style>
  <w:style w:type="character" w:customStyle="1" w:styleId="Erwhnung1">
    <w:name w:val="Erwähnung1"/>
    <w:basedOn w:val="Absatz-Standardschriftart"/>
    <w:uiPriority w:val="99"/>
    <w:semiHidden/>
    <w:unhideWhenUsed/>
    <w:rsid w:val="004338BF"/>
    <w:rPr>
      <w:color w:val="2B579A"/>
      <w:shd w:val="clear" w:color="auto" w:fill="E1DFDD"/>
    </w:rPr>
  </w:style>
  <w:style w:type="table" w:styleId="FarbigeListe">
    <w:name w:val="Colorful List"/>
    <w:basedOn w:val="NormaleTabelle"/>
    <w:uiPriority w:val="63"/>
    <w:semiHidden/>
    <w:unhideWhenUsed/>
    <w:rsid w:val="004338B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4338B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4338B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4338B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4338B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4338B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4338B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4338B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4338B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4338B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4338B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4338B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4338B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4338B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4338B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4338BF"/>
    <w:rPr>
      <w:b/>
      <w:bCs/>
    </w:rPr>
  </w:style>
  <w:style w:type="paragraph" w:styleId="Fu-Endnotenberschrift">
    <w:name w:val="Note Heading"/>
    <w:basedOn w:val="Standard"/>
    <w:next w:val="Standard"/>
    <w:link w:val="Fu-EndnotenberschriftZchn"/>
    <w:uiPriority w:val="99"/>
    <w:semiHidden/>
    <w:unhideWhenUsed/>
    <w:rsid w:val="004338BF"/>
  </w:style>
  <w:style w:type="character" w:customStyle="1" w:styleId="Fu-EndnotenberschriftZchn">
    <w:name w:val="Fuß/-Endnotenüberschrift Zchn"/>
    <w:basedOn w:val="Absatz-Standardschriftart"/>
    <w:link w:val="Fu-Endnotenberschrift"/>
    <w:uiPriority w:val="99"/>
    <w:semiHidden/>
    <w:rsid w:val="004338BF"/>
    <w:rPr>
      <w:sz w:val="16"/>
      <w:szCs w:val="16"/>
      <w:lang w:eastAsia="en-US"/>
    </w:rPr>
  </w:style>
  <w:style w:type="paragraph" w:styleId="Funotentext">
    <w:name w:val="footnote text"/>
    <w:basedOn w:val="Standard"/>
    <w:link w:val="FunotentextZchn"/>
    <w:uiPriority w:val="99"/>
    <w:semiHidden/>
    <w:unhideWhenUsed/>
    <w:rsid w:val="004338BF"/>
    <w:rPr>
      <w:sz w:val="20"/>
      <w:szCs w:val="20"/>
    </w:rPr>
  </w:style>
  <w:style w:type="character" w:customStyle="1" w:styleId="FunotentextZchn">
    <w:name w:val="Fußnotentext Zchn"/>
    <w:basedOn w:val="Absatz-Standardschriftart"/>
    <w:link w:val="Funotentext"/>
    <w:uiPriority w:val="99"/>
    <w:semiHidden/>
    <w:rsid w:val="004338BF"/>
    <w:rPr>
      <w:lang w:eastAsia="en-US"/>
    </w:rPr>
  </w:style>
  <w:style w:type="character" w:styleId="Funotenzeichen">
    <w:name w:val="footnote reference"/>
    <w:basedOn w:val="Absatz-Standardschriftart"/>
    <w:uiPriority w:val="99"/>
    <w:semiHidden/>
    <w:unhideWhenUsed/>
    <w:rsid w:val="004338BF"/>
    <w:rPr>
      <w:vertAlign w:val="superscript"/>
    </w:rPr>
  </w:style>
  <w:style w:type="table" w:styleId="Gitternetztabelle1hell">
    <w:name w:val="Grid Table 1 Light"/>
    <w:basedOn w:val="NormaleTabelle"/>
    <w:uiPriority w:val="46"/>
    <w:rsid w:val="004338B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4338B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4338B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4338B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4338B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4338B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4338B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4338B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4338B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4338B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4338B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4338B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4338B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4338B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4338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4338B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4338B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4338B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4338B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4338B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4338B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4338B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4338BF"/>
    <w:pPr>
      <w:ind w:left="4252"/>
    </w:pPr>
  </w:style>
  <w:style w:type="character" w:customStyle="1" w:styleId="GruformelZchn">
    <w:name w:val="Grußformel Zchn"/>
    <w:basedOn w:val="Absatz-Standardschriftart"/>
    <w:link w:val="Gruformel"/>
    <w:uiPriority w:val="99"/>
    <w:semiHidden/>
    <w:rsid w:val="004338BF"/>
    <w:rPr>
      <w:sz w:val="16"/>
      <w:szCs w:val="16"/>
      <w:lang w:eastAsia="en-US"/>
    </w:rPr>
  </w:style>
  <w:style w:type="character" w:customStyle="1" w:styleId="Hashtag1">
    <w:name w:val="Hashtag1"/>
    <w:basedOn w:val="Absatz-Standardschriftart"/>
    <w:uiPriority w:val="99"/>
    <w:semiHidden/>
    <w:unhideWhenUsed/>
    <w:rsid w:val="004338BF"/>
    <w:rPr>
      <w:color w:val="2B579A"/>
      <w:shd w:val="clear" w:color="auto" w:fill="E1DFDD"/>
    </w:rPr>
  </w:style>
  <w:style w:type="table" w:styleId="HelleListe">
    <w:name w:val="Light List"/>
    <w:basedOn w:val="NormaleTabelle"/>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4338B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4338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4338B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4338B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4338B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4338B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4338B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4338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4338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4338B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4338B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4338B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4338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4338B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4338BF"/>
    <w:rPr>
      <w:i/>
      <w:iCs/>
    </w:rPr>
  </w:style>
  <w:style w:type="character" w:customStyle="1" w:styleId="HTMLAdresseZchn">
    <w:name w:val="HTML Adresse Zchn"/>
    <w:basedOn w:val="Absatz-Standardschriftart"/>
    <w:link w:val="HTMLAdresse"/>
    <w:uiPriority w:val="99"/>
    <w:semiHidden/>
    <w:rsid w:val="004338BF"/>
    <w:rPr>
      <w:i/>
      <w:iCs/>
      <w:sz w:val="16"/>
      <w:szCs w:val="16"/>
      <w:lang w:eastAsia="en-US"/>
    </w:rPr>
  </w:style>
  <w:style w:type="character" w:styleId="HTMLAkronym">
    <w:name w:val="HTML Acronym"/>
    <w:basedOn w:val="Absatz-Standardschriftart"/>
    <w:uiPriority w:val="99"/>
    <w:semiHidden/>
    <w:unhideWhenUsed/>
    <w:rsid w:val="004338BF"/>
  </w:style>
  <w:style w:type="character" w:styleId="HTMLBeispiel">
    <w:name w:val="HTML Sample"/>
    <w:basedOn w:val="Absatz-Standardschriftart"/>
    <w:uiPriority w:val="99"/>
    <w:semiHidden/>
    <w:unhideWhenUsed/>
    <w:rsid w:val="004338BF"/>
    <w:rPr>
      <w:rFonts w:ascii="Consolas" w:hAnsi="Consolas"/>
      <w:sz w:val="24"/>
      <w:szCs w:val="24"/>
    </w:rPr>
  </w:style>
  <w:style w:type="character" w:styleId="HTMLCode">
    <w:name w:val="HTML Code"/>
    <w:basedOn w:val="Absatz-Standardschriftart"/>
    <w:uiPriority w:val="99"/>
    <w:semiHidden/>
    <w:unhideWhenUsed/>
    <w:rsid w:val="004338BF"/>
    <w:rPr>
      <w:rFonts w:ascii="Consolas" w:hAnsi="Consolas"/>
      <w:sz w:val="20"/>
      <w:szCs w:val="20"/>
    </w:rPr>
  </w:style>
  <w:style w:type="character" w:styleId="HTMLDefinition">
    <w:name w:val="HTML Definition"/>
    <w:basedOn w:val="Absatz-Standardschriftart"/>
    <w:uiPriority w:val="99"/>
    <w:semiHidden/>
    <w:unhideWhenUsed/>
    <w:rsid w:val="004338BF"/>
    <w:rPr>
      <w:i/>
      <w:iCs/>
    </w:rPr>
  </w:style>
  <w:style w:type="character" w:styleId="HTMLSchreibmaschine">
    <w:name w:val="HTML Typewriter"/>
    <w:basedOn w:val="Absatz-Standardschriftart"/>
    <w:uiPriority w:val="99"/>
    <w:semiHidden/>
    <w:unhideWhenUsed/>
    <w:rsid w:val="004338BF"/>
    <w:rPr>
      <w:rFonts w:ascii="Consolas" w:hAnsi="Consolas"/>
      <w:sz w:val="20"/>
      <w:szCs w:val="20"/>
    </w:rPr>
  </w:style>
  <w:style w:type="character" w:styleId="HTMLTastatur">
    <w:name w:val="HTML Keyboard"/>
    <w:basedOn w:val="Absatz-Standardschriftart"/>
    <w:uiPriority w:val="99"/>
    <w:semiHidden/>
    <w:unhideWhenUsed/>
    <w:rsid w:val="004338BF"/>
    <w:rPr>
      <w:rFonts w:ascii="Consolas" w:hAnsi="Consolas"/>
      <w:sz w:val="20"/>
      <w:szCs w:val="20"/>
    </w:rPr>
  </w:style>
  <w:style w:type="character" w:styleId="HTMLVariable">
    <w:name w:val="HTML Variable"/>
    <w:basedOn w:val="Absatz-Standardschriftart"/>
    <w:uiPriority w:val="99"/>
    <w:semiHidden/>
    <w:unhideWhenUsed/>
    <w:rsid w:val="004338BF"/>
    <w:rPr>
      <w:i/>
      <w:iCs/>
    </w:rPr>
  </w:style>
  <w:style w:type="paragraph" w:styleId="HTMLVorformatiert">
    <w:name w:val="HTML Preformatted"/>
    <w:basedOn w:val="Standard"/>
    <w:link w:val="HTMLVorformatiertZchn"/>
    <w:uiPriority w:val="99"/>
    <w:semiHidden/>
    <w:unhideWhenUsed/>
    <w:rsid w:val="004338BF"/>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4338BF"/>
    <w:rPr>
      <w:rFonts w:ascii="Consolas" w:hAnsi="Consolas"/>
      <w:lang w:eastAsia="en-US"/>
    </w:rPr>
  </w:style>
  <w:style w:type="character" w:styleId="HTMLZitat">
    <w:name w:val="HTML Cite"/>
    <w:basedOn w:val="Absatz-Standardschriftart"/>
    <w:uiPriority w:val="99"/>
    <w:semiHidden/>
    <w:unhideWhenUsed/>
    <w:rsid w:val="004338BF"/>
    <w:rPr>
      <w:i/>
      <w:iCs/>
    </w:rPr>
  </w:style>
  <w:style w:type="paragraph" w:styleId="Index1">
    <w:name w:val="index 1"/>
    <w:basedOn w:val="Standard"/>
    <w:next w:val="Standard"/>
    <w:autoRedefine/>
    <w:uiPriority w:val="99"/>
    <w:semiHidden/>
    <w:unhideWhenUsed/>
    <w:rsid w:val="004338BF"/>
    <w:pPr>
      <w:ind w:left="160" w:hanging="160"/>
    </w:pPr>
  </w:style>
  <w:style w:type="paragraph" w:styleId="Index2">
    <w:name w:val="index 2"/>
    <w:basedOn w:val="Standard"/>
    <w:next w:val="Standard"/>
    <w:autoRedefine/>
    <w:uiPriority w:val="99"/>
    <w:semiHidden/>
    <w:unhideWhenUsed/>
    <w:rsid w:val="004338BF"/>
    <w:pPr>
      <w:ind w:left="320" w:hanging="160"/>
    </w:pPr>
  </w:style>
  <w:style w:type="paragraph" w:styleId="Index3">
    <w:name w:val="index 3"/>
    <w:basedOn w:val="Standard"/>
    <w:next w:val="Standard"/>
    <w:autoRedefine/>
    <w:uiPriority w:val="99"/>
    <w:semiHidden/>
    <w:unhideWhenUsed/>
    <w:rsid w:val="004338BF"/>
    <w:pPr>
      <w:ind w:left="480" w:hanging="160"/>
    </w:pPr>
  </w:style>
  <w:style w:type="paragraph" w:styleId="Index4">
    <w:name w:val="index 4"/>
    <w:basedOn w:val="Standard"/>
    <w:next w:val="Standard"/>
    <w:autoRedefine/>
    <w:uiPriority w:val="99"/>
    <w:semiHidden/>
    <w:unhideWhenUsed/>
    <w:rsid w:val="004338BF"/>
    <w:pPr>
      <w:ind w:left="640" w:hanging="160"/>
    </w:pPr>
  </w:style>
  <w:style w:type="paragraph" w:styleId="Index5">
    <w:name w:val="index 5"/>
    <w:basedOn w:val="Standard"/>
    <w:next w:val="Standard"/>
    <w:autoRedefine/>
    <w:uiPriority w:val="99"/>
    <w:semiHidden/>
    <w:unhideWhenUsed/>
    <w:rsid w:val="004338BF"/>
    <w:pPr>
      <w:ind w:left="800" w:hanging="160"/>
    </w:pPr>
  </w:style>
  <w:style w:type="paragraph" w:styleId="Index6">
    <w:name w:val="index 6"/>
    <w:basedOn w:val="Standard"/>
    <w:next w:val="Standard"/>
    <w:autoRedefine/>
    <w:uiPriority w:val="99"/>
    <w:semiHidden/>
    <w:unhideWhenUsed/>
    <w:rsid w:val="004338BF"/>
    <w:pPr>
      <w:ind w:left="960" w:hanging="160"/>
    </w:pPr>
  </w:style>
  <w:style w:type="paragraph" w:styleId="Index7">
    <w:name w:val="index 7"/>
    <w:basedOn w:val="Standard"/>
    <w:next w:val="Standard"/>
    <w:autoRedefine/>
    <w:uiPriority w:val="99"/>
    <w:semiHidden/>
    <w:unhideWhenUsed/>
    <w:rsid w:val="004338BF"/>
    <w:pPr>
      <w:ind w:left="1120" w:hanging="160"/>
    </w:pPr>
  </w:style>
  <w:style w:type="paragraph" w:styleId="Index8">
    <w:name w:val="index 8"/>
    <w:basedOn w:val="Standard"/>
    <w:next w:val="Standard"/>
    <w:autoRedefine/>
    <w:uiPriority w:val="99"/>
    <w:semiHidden/>
    <w:unhideWhenUsed/>
    <w:rsid w:val="004338BF"/>
    <w:pPr>
      <w:ind w:left="1280" w:hanging="160"/>
    </w:pPr>
  </w:style>
  <w:style w:type="paragraph" w:styleId="Index9">
    <w:name w:val="index 9"/>
    <w:basedOn w:val="Standard"/>
    <w:next w:val="Standard"/>
    <w:autoRedefine/>
    <w:uiPriority w:val="99"/>
    <w:semiHidden/>
    <w:unhideWhenUsed/>
    <w:rsid w:val="004338BF"/>
    <w:pPr>
      <w:ind w:left="1440" w:hanging="160"/>
    </w:pPr>
  </w:style>
  <w:style w:type="paragraph" w:styleId="Indexberschrift">
    <w:name w:val="index heading"/>
    <w:basedOn w:val="Standard"/>
    <w:next w:val="Index1"/>
    <w:uiPriority w:val="99"/>
    <w:semiHidden/>
    <w:unhideWhenUsed/>
    <w:rsid w:val="004338BF"/>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4338B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4338BF"/>
    <w:rPr>
      <w:i/>
      <w:iCs/>
      <w:color w:val="4F81BD" w:themeColor="accent1"/>
    </w:rPr>
  </w:style>
  <w:style w:type="character" w:styleId="IntensiverVerweis">
    <w:name w:val="Intense Reference"/>
    <w:basedOn w:val="Absatz-Standardschriftart"/>
    <w:uiPriority w:val="68"/>
    <w:qFormat/>
    <w:rsid w:val="004338BF"/>
    <w:rPr>
      <w:b/>
      <w:bCs/>
      <w:smallCaps/>
      <w:color w:val="4F81BD" w:themeColor="accent1"/>
      <w:spacing w:val="5"/>
    </w:rPr>
  </w:style>
  <w:style w:type="paragraph" w:styleId="IntensivesZitat">
    <w:name w:val="Intense Quote"/>
    <w:basedOn w:val="Standard"/>
    <w:next w:val="Standard"/>
    <w:link w:val="IntensivesZitatZchn"/>
    <w:uiPriority w:val="60"/>
    <w:qFormat/>
    <w:rsid w:val="004338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4338BF"/>
    <w:rPr>
      <w:i/>
      <w:iCs/>
      <w:color w:val="4F81BD" w:themeColor="accent1"/>
      <w:sz w:val="16"/>
      <w:szCs w:val="16"/>
      <w:lang w:eastAsia="en-US"/>
    </w:rPr>
  </w:style>
  <w:style w:type="paragraph" w:styleId="KeinLeerraum">
    <w:name w:val="No Spacing"/>
    <w:uiPriority w:val="99"/>
    <w:qFormat/>
    <w:rsid w:val="004338BF"/>
    <w:rPr>
      <w:sz w:val="16"/>
      <w:szCs w:val="16"/>
      <w:lang w:eastAsia="en-US"/>
    </w:rPr>
  </w:style>
  <w:style w:type="paragraph" w:styleId="Liste">
    <w:name w:val="List"/>
    <w:basedOn w:val="Standard"/>
    <w:uiPriority w:val="99"/>
    <w:semiHidden/>
    <w:unhideWhenUsed/>
    <w:rsid w:val="004338BF"/>
    <w:pPr>
      <w:ind w:left="283" w:hanging="283"/>
      <w:contextualSpacing/>
    </w:pPr>
  </w:style>
  <w:style w:type="paragraph" w:styleId="Liste2">
    <w:name w:val="List 2"/>
    <w:basedOn w:val="Standard"/>
    <w:uiPriority w:val="99"/>
    <w:semiHidden/>
    <w:unhideWhenUsed/>
    <w:rsid w:val="004338BF"/>
    <w:pPr>
      <w:ind w:left="566" w:hanging="283"/>
      <w:contextualSpacing/>
    </w:pPr>
  </w:style>
  <w:style w:type="paragraph" w:styleId="Liste3">
    <w:name w:val="List 3"/>
    <w:basedOn w:val="Standard"/>
    <w:uiPriority w:val="99"/>
    <w:semiHidden/>
    <w:unhideWhenUsed/>
    <w:rsid w:val="004338BF"/>
    <w:pPr>
      <w:ind w:left="849" w:hanging="283"/>
      <w:contextualSpacing/>
    </w:pPr>
  </w:style>
  <w:style w:type="paragraph" w:styleId="Liste4">
    <w:name w:val="List 4"/>
    <w:basedOn w:val="Standard"/>
    <w:uiPriority w:val="99"/>
    <w:semiHidden/>
    <w:unhideWhenUsed/>
    <w:rsid w:val="004338BF"/>
    <w:pPr>
      <w:ind w:left="1132" w:hanging="283"/>
      <w:contextualSpacing/>
    </w:pPr>
  </w:style>
  <w:style w:type="paragraph" w:styleId="Liste5">
    <w:name w:val="List 5"/>
    <w:basedOn w:val="Standard"/>
    <w:uiPriority w:val="99"/>
    <w:semiHidden/>
    <w:unhideWhenUsed/>
    <w:rsid w:val="004338BF"/>
    <w:pPr>
      <w:ind w:left="1415" w:hanging="283"/>
      <w:contextualSpacing/>
    </w:pPr>
  </w:style>
  <w:style w:type="paragraph" w:styleId="Listenabsatz">
    <w:name w:val="List Paragraph"/>
    <w:basedOn w:val="Standard"/>
    <w:uiPriority w:val="72"/>
    <w:qFormat/>
    <w:rsid w:val="004338BF"/>
    <w:pPr>
      <w:ind w:left="720"/>
      <w:contextualSpacing/>
    </w:pPr>
  </w:style>
  <w:style w:type="paragraph" w:styleId="Listenfortsetzung">
    <w:name w:val="List Continue"/>
    <w:basedOn w:val="Standard"/>
    <w:uiPriority w:val="99"/>
    <w:semiHidden/>
    <w:unhideWhenUsed/>
    <w:rsid w:val="004338BF"/>
    <w:pPr>
      <w:spacing w:after="120"/>
      <w:ind w:left="283"/>
      <w:contextualSpacing/>
    </w:pPr>
  </w:style>
  <w:style w:type="paragraph" w:styleId="Listenfortsetzung2">
    <w:name w:val="List Continue 2"/>
    <w:basedOn w:val="Standard"/>
    <w:uiPriority w:val="99"/>
    <w:semiHidden/>
    <w:unhideWhenUsed/>
    <w:rsid w:val="004338BF"/>
    <w:pPr>
      <w:spacing w:after="120"/>
      <w:ind w:left="566"/>
      <w:contextualSpacing/>
    </w:pPr>
  </w:style>
  <w:style w:type="paragraph" w:styleId="Listenfortsetzung3">
    <w:name w:val="List Continue 3"/>
    <w:basedOn w:val="Standard"/>
    <w:uiPriority w:val="99"/>
    <w:semiHidden/>
    <w:unhideWhenUsed/>
    <w:rsid w:val="004338BF"/>
    <w:pPr>
      <w:spacing w:after="120"/>
      <w:ind w:left="849"/>
      <w:contextualSpacing/>
    </w:pPr>
  </w:style>
  <w:style w:type="paragraph" w:styleId="Listenfortsetzung4">
    <w:name w:val="List Continue 4"/>
    <w:basedOn w:val="Standard"/>
    <w:uiPriority w:val="99"/>
    <w:semiHidden/>
    <w:unhideWhenUsed/>
    <w:rsid w:val="004338BF"/>
    <w:pPr>
      <w:spacing w:after="120"/>
      <w:ind w:left="1132"/>
      <w:contextualSpacing/>
    </w:pPr>
  </w:style>
  <w:style w:type="paragraph" w:styleId="Listenfortsetzung5">
    <w:name w:val="List Continue 5"/>
    <w:basedOn w:val="Standard"/>
    <w:uiPriority w:val="99"/>
    <w:semiHidden/>
    <w:unhideWhenUsed/>
    <w:rsid w:val="004338BF"/>
    <w:pPr>
      <w:spacing w:after="120"/>
      <w:ind w:left="1415"/>
      <w:contextualSpacing/>
    </w:pPr>
  </w:style>
  <w:style w:type="paragraph" w:styleId="Listennummer">
    <w:name w:val="List Number"/>
    <w:basedOn w:val="Standard"/>
    <w:uiPriority w:val="99"/>
    <w:semiHidden/>
    <w:unhideWhenUsed/>
    <w:rsid w:val="004338BF"/>
    <w:pPr>
      <w:numPr>
        <w:numId w:val="31"/>
      </w:numPr>
      <w:contextualSpacing/>
    </w:pPr>
  </w:style>
  <w:style w:type="paragraph" w:styleId="Listennummer2">
    <w:name w:val="List Number 2"/>
    <w:basedOn w:val="Standard"/>
    <w:uiPriority w:val="99"/>
    <w:semiHidden/>
    <w:unhideWhenUsed/>
    <w:rsid w:val="004338BF"/>
    <w:pPr>
      <w:numPr>
        <w:numId w:val="32"/>
      </w:numPr>
      <w:contextualSpacing/>
    </w:pPr>
  </w:style>
  <w:style w:type="paragraph" w:styleId="Listennummer3">
    <w:name w:val="List Number 3"/>
    <w:basedOn w:val="Standard"/>
    <w:uiPriority w:val="99"/>
    <w:semiHidden/>
    <w:unhideWhenUsed/>
    <w:rsid w:val="004338BF"/>
    <w:pPr>
      <w:numPr>
        <w:numId w:val="33"/>
      </w:numPr>
      <w:contextualSpacing/>
    </w:pPr>
  </w:style>
  <w:style w:type="paragraph" w:styleId="Listennummer4">
    <w:name w:val="List Number 4"/>
    <w:basedOn w:val="Standard"/>
    <w:uiPriority w:val="99"/>
    <w:semiHidden/>
    <w:unhideWhenUsed/>
    <w:rsid w:val="004338BF"/>
    <w:pPr>
      <w:numPr>
        <w:numId w:val="34"/>
      </w:numPr>
      <w:contextualSpacing/>
    </w:pPr>
  </w:style>
  <w:style w:type="paragraph" w:styleId="Listennummer5">
    <w:name w:val="List Number 5"/>
    <w:basedOn w:val="Standard"/>
    <w:uiPriority w:val="99"/>
    <w:semiHidden/>
    <w:unhideWhenUsed/>
    <w:rsid w:val="004338BF"/>
    <w:pPr>
      <w:numPr>
        <w:numId w:val="35"/>
      </w:numPr>
      <w:contextualSpacing/>
    </w:pPr>
  </w:style>
  <w:style w:type="table" w:styleId="Listentabelle1hell">
    <w:name w:val="List Table 1 Light"/>
    <w:basedOn w:val="NormaleTabelle"/>
    <w:uiPriority w:val="46"/>
    <w:rsid w:val="004338B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4338B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4338B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4338B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4338B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4338B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4338B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4338B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4338B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4338B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4338B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4338B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4338B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4338B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4338B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4338B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4338B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4338B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4338B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4338B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4338B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4338B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4338B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4338B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4338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4338B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4338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4338B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4338B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4338B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4338B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4338B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4338B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4338B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4338B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4338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4338B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4338B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4338B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4338B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4338B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4338B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4338B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4338B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4338B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4338B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4338B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4338B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4338B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4338BF"/>
  </w:style>
  <w:style w:type="paragraph" w:styleId="Makrotext">
    <w:name w:val="macro"/>
    <w:link w:val="MakrotextZchn"/>
    <w:uiPriority w:val="99"/>
    <w:semiHidden/>
    <w:unhideWhenUsed/>
    <w:rsid w:val="004338BF"/>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4338BF"/>
    <w:rPr>
      <w:rFonts w:ascii="Consolas" w:hAnsi="Consolas"/>
      <w:lang w:eastAsia="en-US"/>
    </w:rPr>
  </w:style>
  <w:style w:type="table" w:styleId="MittlereListe1">
    <w:name w:val="Medium List 1"/>
    <w:basedOn w:val="NormaleTabelle"/>
    <w:uiPriority w:val="99"/>
    <w:semiHidden/>
    <w:unhideWhenUsed/>
    <w:rsid w:val="004338B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4338B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4338B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4338B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4338B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4338B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4338B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4338B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4338B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4338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4338B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4338B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4338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4338B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4338B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4338B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4338B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4338B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4338B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4338BF"/>
    <w:rPr>
      <w:rFonts w:asciiTheme="majorHAnsi" w:eastAsiaTheme="majorEastAsia" w:hAnsiTheme="majorHAnsi" w:cstheme="majorBidi"/>
      <w:sz w:val="24"/>
      <w:szCs w:val="24"/>
      <w:shd w:val="pct20" w:color="auto" w:fill="auto"/>
      <w:lang w:eastAsia="en-US"/>
    </w:rPr>
  </w:style>
  <w:style w:type="character" w:customStyle="1" w:styleId="NichtaufgelsteErwhnung2">
    <w:name w:val="Nicht aufgelöste Erwähnung2"/>
    <w:basedOn w:val="Absatz-Standardschriftart"/>
    <w:uiPriority w:val="99"/>
    <w:semiHidden/>
    <w:unhideWhenUsed/>
    <w:rsid w:val="004338BF"/>
    <w:rPr>
      <w:color w:val="605E5C"/>
      <w:shd w:val="clear" w:color="auto" w:fill="E1DFDD"/>
    </w:rPr>
  </w:style>
  <w:style w:type="paragraph" w:styleId="NurText">
    <w:name w:val="Plain Text"/>
    <w:basedOn w:val="Standard"/>
    <w:link w:val="NurTextZchn"/>
    <w:uiPriority w:val="99"/>
    <w:semiHidden/>
    <w:unhideWhenUsed/>
    <w:rsid w:val="004338BF"/>
    <w:rPr>
      <w:rFonts w:ascii="Consolas" w:hAnsi="Consolas"/>
      <w:sz w:val="21"/>
      <w:szCs w:val="21"/>
    </w:rPr>
  </w:style>
  <w:style w:type="character" w:customStyle="1" w:styleId="NurTextZchn">
    <w:name w:val="Nur Text Zchn"/>
    <w:basedOn w:val="Absatz-Standardschriftart"/>
    <w:link w:val="NurText"/>
    <w:uiPriority w:val="99"/>
    <w:semiHidden/>
    <w:rsid w:val="004338BF"/>
    <w:rPr>
      <w:rFonts w:ascii="Consolas" w:hAnsi="Consolas"/>
      <w:sz w:val="21"/>
      <w:szCs w:val="21"/>
      <w:lang w:eastAsia="en-US"/>
    </w:rPr>
  </w:style>
  <w:style w:type="character" w:styleId="Platzhaltertext">
    <w:name w:val="Placeholder Text"/>
    <w:basedOn w:val="Absatz-Standardschriftart"/>
    <w:uiPriority w:val="99"/>
    <w:semiHidden/>
    <w:unhideWhenUsed/>
    <w:rsid w:val="004338BF"/>
    <w:rPr>
      <w:color w:val="808080"/>
    </w:rPr>
  </w:style>
  <w:style w:type="paragraph" w:styleId="Rechtsgrundlagenverzeichnis">
    <w:name w:val="table of authorities"/>
    <w:basedOn w:val="Standard"/>
    <w:next w:val="Standard"/>
    <w:uiPriority w:val="99"/>
    <w:semiHidden/>
    <w:unhideWhenUsed/>
    <w:rsid w:val="004338BF"/>
    <w:pPr>
      <w:ind w:left="160" w:hanging="160"/>
    </w:pPr>
  </w:style>
  <w:style w:type="paragraph" w:styleId="RGV-berschrift">
    <w:name w:val="toa heading"/>
    <w:basedOn w:val="Standard"/>
    <w:next w:val="Standard"/>
    <w:uiPriority w:val="99"/>
    <w:semiHidden/>
    <w:unhideWhenUsed/>
    <w:rsid w:val="004338BF"/>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4338BF"/>
    <w:rPr>
      <w:i/>
      <w:iCs/>
      <w:color w:val="404040" w:themeColor="text1" w:themeTint="BF"/>
    </w:rPr>
  </w:style>
  <w:style w:type="character" w:styleId="SchwacherVerweis">
    <w:name w:val="Subtle Reference"/>
    <w:basedOn w:val="Absatz-Standardschriftart"/>
    <w:uiPriority w:val="67"/>
    <w:qFormat/>
    <w:rsid w:val="004338BF"/>
    <w:rPr>
      <w:smallCaps/>
      <w:color w:val="5A5A5A" w:themeColor="text1" w:themeTint="A5"/>
    </w:rPr>
  </w:style>
  <w:style w:type="character" w:customStyle="1" w:styleId="SmartHyperlink1">
    <w:name w:val="Smart Hyperlink1"/>
    <w:basedOn w:val="Absatz-Standardschriftart"/>
    <w:uiPriority w:val="99"/>
    <w:semiHidden/>
    <w:unhideWhenUsed/>
    <w:rsid w:val="004338BF"/>
    <w:rPr>
      <w:u w:val="dotted"/>
    </w:rPr>
  </w:style>
  <w:style w:type="character" w:customStyle="1" w:styleId="SmartLink1">
    <w:name w:val="SmartLink1"/>
    <w:basedOn w:val="Absatz-Standardschriftart"/>
    <w:uiPriority w:val="99"/>
    <w:semiHidden/>
    <w:unhideWhenUsed/>
    <w:rsid w:val="004338BF"/>
    <w:rPr>
      <w:color w:val="0000FF"/>
      <w:u w:val="single"/>
      <w:shd w:val="clear" w:color="auto" w:fill="F3F2F1"/>
    </w:rPr>
  </w:style>
  <w:style w:type="paragraph" w:styleId="StandardWeb">
    <w:name w:val="Normal (Web)"/>
    <w:basedOn w:val="Standard"/>
    <w:uiPriority w:val="99"/>
    <w:semiHidden/>
    <w:unhideWhenUsed/>
    <w:rsid w:val="004338BF"/>
    <w:rPr>
      <w:rFonts w:ascii="Times New Roman" w:hAnsi="Times New Roman"/>
      <w:sz w:val="24"/>
      <w:szCs w:val="24"/>
    </w:rPr>
  </w:style>
  <w:style w:type="paragraph" w:styleId="Standardeinzug">
    <w:name w:val="Normal Indent"/>
    <w:basedOn w:val="Standard"/>
    <w:uiPriority w:val="99"/>
    <w:semiHidden/>
    <w:unhideWhenUsed/>
    <w:rsid w:val="004338BF"/>
    <w:pPr>
      <w:ind w:left="708"/>
    </w:pPr>
  </w:style>
  <w:style w:type="table" w:styleId="Tabelle3D-Effekt1">
    <w:name w:val="Table 3D effects 1"/>
    <w:basedOn w:val="NormaleTabelle"/>
    <w:uiPriority w:val="99"/>
    <w:semiHidden/>
    <w:unhideWhenUsed/>
    <w:rsid w:val="004338B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4338B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4338B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4338B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4338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4338B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4338B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4338B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4338B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4338B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4338B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4338B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4338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4338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4338B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4338B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4338B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4338B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4338B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433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4338B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4338B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4338B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4338B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4338B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4338B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4338B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4338B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4338B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4338B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4338B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4338B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4338B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4338B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4338B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4338B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4338B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43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4338BF"/>
    <w:pPr>
      <w:spacing w:after="120"/>
    </w:pPr>
  </w:style>
  <w:style w:type="character" w:customStyle="1" w:styleId="TextkrperZchn">
    <w:name w:val="Textkörper Zchn"/>
    <w:basedOn w:val="Absatz-Standardschriftart"/>
    <w:link w:val="Textkrper"/>
    <w:uiPriority w:val="99"/>
    <w:semiHidden/>
    <w:rsid w:val="004338BF"/>
    <w:rPr>
      <w:sz w:val="16"/>
      <w:szCs w:val="16"/>
      <w:lang w:eastAsia="en-US"/>
    </w:rPr>
  </w:style>
  <w:style w:type="paragraph" w:styleId="Textkrper2">
    <w:name w:val="Body Text 2"/>
    <w:basedOn w:val="Standard"/>
    <w:link w:val="Textkrper2Zchn"/>
    <w:uiPriority w:val="99"/>
    <w:semiHidden/>
    <w:unhideWhenUsed/>
    <w:rsid w:val="004338BF"/>
    <w:pPr>
      <w:spacing w:after="120" w:line="480" w:lineRule="auto"/>
    </w:pPr>
  </w:style>
  <w:style w:type="character" w:customStyle="1" w:styleId="Textkrper2Zchn">
    <w:name w:val="Textkörper 2 Zchn"/>
    <w:basedOn w:val="Absatz-Standardschriftart"/>
    <w:link w:val="Textkrper2"/>
    <w:uiPriority w:val="99"/>
    <w:semiHidden/>
    <w:rsid w:val="004338BF"/>
    <w:rPr>
      <w:sz w:val="16"/>
      <w:szCs w:val="16"/>
      <w:lang w:eastAsia="en-US"/>
    </w:rPr>
  </w:style>
  <w:style w:type="paragraph" w:styleId="Textkrper3">
    <w:name w:val="Body Text 3"/>
    <w:basedOn w:val="Standard"/>
    <w:link w:val="Textkrper3Zchn"/>
    <w:uiPriority w:val="99"/>
    <w:semiHidden/>
    <w:unhideWhenUsed/>
    <w:rsid w:val="004338BF"/>
    <w:pPr>
      <w:spacing w:after="120"/>
    </w:pPr>
  </w:style>
  <w:style w:type="character" w:customStyle="1" w:styleId="Textkrper3Zchn">
    <w:name w:val="Textkörper 3 Zchn"/>
    <w:basedOn w:val="Absatz-Standardschriftart"/>
    <w:link w:val="Textkrper3"/>
    <w:uiPriority w:val="99"/>
    <w:semiHidden/>
    <w:rsid w:val="004338BF"/>
    <w:rPr>
      <w:sz w:val="16"/>
      <w:szCs w:val="16"/>
      <w:lang w:eastAsia="en-US"/>
    </w:rPr>
  </w:style>
  <w:style w:type="paragraph" w:styleId="Textkrper-Einzug2">
    <w:name w:val="Body Text Indent 2"/>
    <w:basedOn w:val="Standard"/>
    <w:link w:val="Textkrper-Einzug2Zchn"/>
    <w:uiPriority w:val="99"/>
    <w:semiHidden/>
    <w:unhideWhenUsed/>
    <w:rsid w:val="004338B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338BF"/>
    <w:rPr>
      <w:sz w:val="16"/>
      <w:szCs w:val="16"/>
      <w:lang w:eastAsia="en-US"/>
    </w:rPr>
  </w:style>
  <w:style w:type="paragraph" w:styleId="Textkrper-Einzug3">
    <w:name w:val="Body Text Indent 3"/>
    <w:basedOn w:val="Standard"/>
    <w:link w:val="Textkrper-Einzug3Zchn"/>
    <w:uiPriority w:val="99"/>
    <w:semiHidden/>
    <w:unhideWhenUsed/>
    <w:rsid w:val="004338BF"/>
    <w:pPr>
      <w:spacing w:after="120"/>
      <w:ind w:left="283"/>
    </w:pPr>
  </w:style>
  <w:style w:type="character" w:customStyle="1" w:styleId="Textkrper-Einzug3Zchn">
    <w:name w:val="Textkörper-Einzug 3 Zchn"/>
    <w:basedOn w:val="Absatz-Standardschriftart"/>
    <w:link w:val="Textkrper-Einzug3"/>
    <w:uiPriority w:val="99"/>
    <w:semiHidden/>
    <w:rsid w:val="004338BF"/>
    <w:rPr>
      <w:sz w:val="16"/>
      <w:szCs w:val="16"/>
      <w:lang w:eastAsia="en-US"/>
    </w:rPr>
  </w:style>
  <w:style w:type="paragraph" w:styleId="Textkrper-Erstzeileneinzug">
    <w:name w:val="Body Text First Indent"/>
    <w:basedOn w:val="Textkrper"/>
    <w:link w:val="Textkrper-ErstzeileneinzugZchn"/>
    <w:uiPriority w:val="99"/>
    <w:semiHidden/>
    <w:unhideWhenUsed/>
    <w:rsid w:val="004338BF"/>
    <w:pPr>
      <w:spacing w:after="0"/>
      <w:ind w:firstLine="360"/>
    </w:pPr>
  </w:style>
  <w:style w:type="character" w:customStyle="1" w:styleId="Textkrper-ErstzeileneinzugZchn">
    <w:name w:val="Textkörper-Erstzeileneinzug Zchn"/>
    <w:basedOn w:val="TextkrperZchn"/>
    <w:link w:val="Textkrper-Erstzeileneinzug"/>
    <w:uiPriority w:val="99"/>
    <w:semiHidden/>
    <w:rsid w:val="004338BF"/>
    <w:rPr>
      <w:sz w:val="16"/>
      <w:szCs w:val="16"/>
      <w:lang w:eastAsia="en-US"/>
    </w:rPr>
  </w:style>
  <w:style w:type="paragraph" w:styleId="Textkrper-Zeileneinzug">
    <w:name w:val="Body Text Indent"/>
    <w:basedOn w:val="Standard"/>
    <w:link w:val="Textkrper-ZeileneinzugZchn"/>
    <w:uiPriority w:val="99"/>
    <w:semiHidden/>
    <w:unhideWhenUsed/>
    <w:rsid w:val="004338BF"/>
    <w:pPr>
      <w:spacing w:after="120"/>
      <w:ind w:left="283"/>
    </w:pPr>
  </w:style>
  <w:style w:type="character" w:customStyle="1" w:styleId="Textkrper-ZeileneinzugZchn">
    <w:name w:val="Textkörper-Zeileneinzug Zchn"/>
    <w:basedOn w:val="Absatz-Standardschriftart"/>
    <w:link w:val="Textkrper-Zeileneinzug"/>
    <w:uiPriority w:val="99"/>
    <w:semiHidden/>
    <w:rsid w:val="004338BF"/>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4338BF"/>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4338BF"/>
    <w:rPr>
      <w:sz w:val="16"/>
      <w:szCs w:val="16"/>
      <w:lang w:eastAsia="en-US"/>
    </w:rPr>
  </w:style>
  <w:style w:type="character" w:customStyle="1" w:styleId="berschrift5Zchn">
    <w:name w:val="Überschrift 5 Zchn"/>
    <w:basedOn w:val="Absatz-Standardschriftart"/>
    <w:link w:val="berschrift5"/>
    <w:uiPriority w:val="9"/>
    <w:semiHidden/>
    <w:rsid w:val="004338BF"/>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4338BF"/>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4338BF"/>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4338BF"/>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4338BF"/>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4338BF"/>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4338B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4338BF"/>
    <w:pPr>
      <w:ind w:left="4252"/>
    </w:pPr>
  </w:style>
  <w:style w:type="character" w:customStyle="1" w:styleId="UnterschriftZchn">
    <w:name w:val="Unterschrift Zchn"/>
    <w:basedOn w:val="Absatz-Standardschriftart"/>
    <w:link w:val="Unterschrift"/>
    <w:uiPriority w:val="99"/>
    <w:semiHidden/>
    <w:rsid w:val="004338BF"/>
    <w:rPr>
      <w:sz w:val="16"/>
      <w:szCs w:val="16"/>
      <w:lang w:eastAsia="en-US"/>
    </w:rPr>
  </w:style>
  <w:style w:type="paragraph" w:styleId="Verzeichnis4">
    <w:name w:val="toc 4"/>
    <w:basedOn w:val="Standard"/>
    <w:next w:val="Standard"/>
    <w:autoRedefine/>
    <w:uiPriority w:val="39"/>
    <w:semiHidden/>
    <w:unhideWhenUsed/>
    <w:rsid w:val="004338BF"/>
    <w:pPr>
      <w:spacing w:after="100"/>
      <w:ind w:left="480"/>
    </w:pPr>
  </w:style>
  <w:style w:type="paragraph" w:styleId="Verzeichnis5">
    <w:name w:val="toc 5"/>
    <w:basedOn w:val="Standard"/>
    <w:next w:val="Standard"/>
    <w:autoRedefine/>
    <w:uiPriority w:val="39"/>
    <w:semiHidden/>
    <w:unhideWhenUsed/>
    <w:rsid w:val="004338BF"/>
    <w:pPr>
      <w:spacing w:after="100"/>
      <w:ind w:left="640"/>
    </w:pPr>
  </w:style>
  <w:style w:type="paragraph" w:styleId="Verzeichnis6">
    <w:name w:val="toc 6"/>
    <w:basedOn w:val="Standard"/>
    <w:next w:val="Standard"/>
    <w:autoRedefine/>
    <w:uiPriority w:val="39"/>
    <w:semiHidden/>
    <w:unhideWhenUsed/>
    <w:rsid w:val="004338BF"/>
    <w:pPr>
      <w:spacing w:after="100"/>
      <w:ind w:left="800"/>
    </w:pPr>
  </w:style>
  <w:style w:type="paragraph" w:styleId="Verzeichnis7">
    <w:name w:val="toc 7"/>
    <w:basedOn w:val="Standard"/>
    <w:next w:val="Standard"/>
    <w:autoRedefine/>
    <w:uiPriority w:val="39"/>
    <w:semiHidden/>
    <w:unhideWhenUsed/>
    <w:rsid w:val="004338BF"/>
    <w:pPr>
      <w:spacing w:after="100"/>
      <w:ind w:left="960"/>
    </w:pPr>
  </w:style>
  <w:style w:type="paragraph" w:styleId="Verzeichnis8">
    <w:name w:val="toc 8"/>
    <w:basedOn w:val="Standard"/>
    <w:next w:val="Standard"/>
    <w:autoRedefine/>
    <w:uiPriority w:val="39"/>
    <w:semiHidden/>
    <w:unhideWhenUsed/>
    <w:rsid w:val="004338BF"/>
    <w:pPr>
      <w:spacing w:after="100"/>
      <w:ind w:left="1120"/>
    </w:pPr>
  </w:style>
  <w:style w:type="paragraph" w:styleId="Verzeichnis9">
    <w:name w:val="toc 9"/>
    <w:basedOn w:val="Standard"/>
    <w:next w:val="Standard"/>
    <w:autoRedefine/>
    <w:uiPriority w:val="39"/>
    <w:semiHidden/>
    <w:unhideWhenUsed/>
    <w:rsid w:val="004338BF"/>
    <w:pPr>
      <w:spacing w:after="100"/>
      <w:ind w:left="1280"/>
    </w:pPr>
  </w:style>
  <w:style w:type="character" w:styleId="Zeilennummer">
    <w:name w:val="line number"/>
    <w:basedOn w:val="Absatz-Standardschriftart"/>
    <w:uiPriority w:val="99"/>
    <w:semiHidden/>
    <w:unhideWhenUsed/>
    <w:rsid w:val="004338BF"/>
  </w:style>
  <w:style w:type="paragraph" w:styleId="Zitat">
    <w:name w:val="Quote"/>
    <w:basedOn w:val="Standard"/>
    <w:next w:val="Standard"/>
    <w:link w:val="ZitatZchn"/>
    <w:uiPriority w:val="73"/>
    <w:qFormat/>
    <w:rsid w:val="004338B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4338BF"/>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E13A9-CFAD-443E-909F-5E699C82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1113</Words>
  <Characters>7014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13</cp:revision>
  <cp:lastPrinted>2022-05-12T11:39:00Z</cp:lastPrinted>
  <dcterms:created xsi:type="dcterms:W3CDTF">2022-05-23T14:04:00Z</dcterms:created>
  <dcterms:modified xsi:type="dcterms:W3CDTF">2025-07-28T05:02:00Z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